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EE23D" w14:textId="77777777" w:rsidR="001A760B" w:rsidRDefault="001A760B" w:rsidP="001131B6">
      <w:pPr>
        <w:ind w:left="1440"/>
      </w:pPr>
    </w:p>
    <w:p w14:paraId="3CFA0AD0" w14:textId="77777777" w:rsidR="001A760B" w:rsidRDefault="001A760B" w:rsidP="001131B6">
      <w:pPr>
        <w:ind w:left="1440"/>
        <w:rPr>
          <w:noProof/>
        </w:rPr>
      </w:pPr>
    </w:p>
    <w:p w14:paraId="5F7DA06E" w14:textId="77777777" w:rsidR="00AC3759" w:rsidRDefault="00B80C26" w:rsidP="00BB5BE2">
      <w:r w:rsidRPr="00C20444">
        <w:rPr>
          <w:noProof/>
        </w:rPr>
        <w:drawing>
          <wp:inline distT="0" distB="0" distL="0" distR="0" wp14:anchorId="2AA818FA" wp14:editId="0DD30777">
            <wp:extent cx="415290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2076450"/>
                    </a:xfrm>
                    <a:prstGeom prst="rect">
                      <a:avLst/>
                    </a:prstGeom>
                    <a:noFill/>
                    <a:ln>
                      <a:noFill/>
                    </a:ln>
                  </pic:spPr>
                </pic:pic>
              </a:graphicData>
            </a:graphic>
          </wp:inline>
        </w:drawing>
      </w:r>
    </w:p>
    <w:p w14:paraId="7180981D" w14:textId="77777777" w:rsidR="001A760B" w:rsidRDefault="001A760B" w:rsidP="001131B6">
      <w:pPr>
        <w:ind w:left="1440"/>
      </w:pPr>
    </w:p>
    <w:p w14:paraId="6D588FE9" w14:textId="77777777" w:rsidR="001A760B" w:rsidRDefault="001A760B" w:rsidP="001131B6">
      <w:pPr>
        <w:ind w:left="2700"/>
        <w:rPr>
          <w:sz w:val="28"/>
          <w:szCs w:val="28"/>
        </w:rPr>
      </w:pPr>
    </w:p>
    <w:p w14:paraId="7995D5C0" w14:textId="77777777" w:rsidR="001A760B" w:rsidRDefault="001A760B" w:rsidP="001131B6">
      <w:pPr>
        <w:ind w:left="2700"/>
        <w:rPr>
          <w:sz w:val="28"/>
          <w:szCs w:val="28"/>
        </w:rPr>
      </w:pPr>
    </w:p>
    <w:p w14:paraId="04362D8D" w14:textId="77777777" w:rsidR="001A760B" w:rsidRDefault="001A760B" w:rsidP="001131B6">
      <w:pPr>
        <w:ind w:left="2700"/>
        <w:rPr>
          <w:sz w:val="28"/>
          <w:szCs w:val="28"/>
        </w:rPr>
      </w:pPr>
      <w:r>
        <w:rPr>
          <w:sz w:val="28"/>
          <w:szCs w:val="28"/>
        </w:rPr>
        <w:t xml:space="preserve">Electric Reliability Council of </w:t>
      </w:r>
      <w:smartTag w:uri="urn:schemas-microsoft-com:office:smarttags" w:element="State">
        <w:r>
          <w:rPr>
            <w:sz w:val="28"/>
            <w:szCs w:val="28"/>
          </w:rPr>
          <w:t>Texas</w:t>
        </w:r>
      </w:smartTag>
    </w:p>
    <w:p w14:paraId="2D7E2502" w14:textId="77777777" w:rsidR="001A760B" w:rsidRPr="00FB4F46" w:rsidRDefault="001A760B" w:rsidP="001131B6">
      <w:pPr>
        <w:ind w:left="2700"/>
        <w:rPr>
          <w:sz w:val="24"/>
          <w:szCs w:val="24"/>
        </w:rPr>
      </w:pPr>
    </w:p>
    <w:p w14:paraId="5B5E8CB3" w14:textId="089AA708" w:rsidR="001A760B" w:rsidRDefault="001A760B" w:rsidP="001131B6">
      <w:pPr>
        <w:ind w:left="2700"/>
        <w:rPr>
          <w:sz w:val="58"/>
          <w:szCs w:val="58"/>
        </w:rPr>
      </w:pPr>
      <w:r>
        <w:rPr>
          <w:sz w:val="58"/>
          <w:szCs w:val="58"/>
        </w:rPr>
        <w:t xml:space="preserve">Retail </w:t>
      </w:r>
      <w:del w:id="0" w:author="Hanna, Mick" w:date="2025-10-23T13:43:00Z" w16du:dateUtc="2025-10-23T18:43:00Z">
        <w:r w:rsidR="00733324" w:rsidDel="00A15D67">
          <w:rPr>
            <w:sz w:val="58"/>
            <w:szCs w:val="58"/>
          </w:rPr>
          <w:delText xml:space="preserve">and </w:delText>
        </w:r>
        <w:r w:rsidR="00733324" w:rsidRPr="006D5DF1" w:rsidDel="00A15D67">
          <w:rPr>
            <w:sz w:val="58"/>
            <w:szCs w:val="58"/>
          </w:rPr>
          <w:delText>ListServ</w:delText>
        </w:r>
        <w:r w:rsidR="00733324" w:rsidDel="00A15D67">
          <w:rPr>
            <w:sz w:val="58"/>
            <w:szCs w:val="58"/>
          </w:rPr>
          <w:delText xml:space="preserve"> </w:delText>
        </w:r>
        <w:r w:rsidDel="00A15D67">
          <w:rPr>
            <w:sz w:val="58"/>
            <w:szCs w:val="58"/>
          </w:rPr>
          <w:delText xml:space="preserve">Market </w:delText>
        </w:r>
      </w:del>
      <w:r>
        <w:rPr>
          <w:sz w:val="58"/>
          <w:szCs w:val="58"/>
        </w:rPr>
        <w:t>IT Services</w:t>
      </w:r>
    </w:p>
    <w:p w14:paraId="55489A19" w14:textId="77777777" w:rsidR="001A760B" w:rsidRPr="000545A4" w:rsidRDefault="001A760B" w:rsidP="001131B6">
      <w:pPr>
        <w:ind w:left="2700"/>
        <w:rPr>
          <w:sz w:val="28"/>
          <w:szCs w:val="28"/>
        </w:rPr>
      </w:pPr>
      <w:r w:rsidRPr="000545A4">
        <w:rPr>
          <w:sz w:val="28"/>
          <w:szCs w:val="28"/>
        </w:rPr>
        <w:t>Service Level Agreement</w:t>
      </w:r>
    </w:p>
    <w:p w14:paraId="5D4CA093" w14:textId="77777777" w:rsidR="001A760B" w:rsidRPr="007F5E0E" w:rsidRDefault="00B80C26" w:rsidP="001942E2">
      <w:pPr>
        <w:rPr>
          <w:sz w:val="24"/>
          <w:szCs w:val="24"/>
        </w:rPr>
      </w:pPr>
      <w:r>
        <w:rPr>
          <w:noProof/>
        </w:rPr>
        <mc:AlternateContent>
          <mc:Choice Requires="wps">
            <w:drawing>
              <wp:anchor distT="4294967293" distB="4294967293" distL="114300" distR="114300" simplePos="0" relativeHeight="251657728" behindDoc="0" locked="0" layoutInCell="1" allowOverlap="1" wp14:anchorId="73D20F22" wp14:editId="5C9B8050">
                <wp:simplePos x="0" y="0"/>
                <wp:positionH relativeFrom="column">
                  <wp:posOffset>1781175</wp:posOffset>
                </wp:positionH>
                <wp:positionV relativeFrom="paragraph">
                  <wp:posOffset>59054</wp:posOffset>
                </wp:positionV>
                <wp:extent cx="2705735" cy="0"/>
                <wp:effectExtent l="0" t="0" r="3302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7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EC80A"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25pt,4.65pt" to="353.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" strokeweight="2pt"/>
            </w:pict>
          </mc:Fallback>
        </mc:AlternateContent>
      </w:r>
    </w:p>
    <w:p w14:paraId="5FB90C08" w14:textId="77777777" w:rsidR="001A760B" w:rsidRDefault="001A760B" w:rsidP="001131B6">
      <w:pPr>
        <w:ind w:left="2700" w:right="-967"/>
        <w:rPr>
          <w:sz w:val="24"/>
          <w:szCs w:val="24"/>
        </w:rPr>
      </w:pPr>
    </w:p>
    <w:p w14:paraId="590F6692" w14:textId="77777777" w:rsidR="001A760B" w:rsidRPr="00DF170B" w:rsidRDefault="001A760B" w:rsidP="001131B6">
      <w:pPr>
        <w:ind w:left="2700" w:right="-967"/>
        <w:rPr>
          <w:b/>
          <w:sz w:val="24"/>
          <w:szCs w:val="24"/>
        </w:rPr>
      </w:pPr>
      <w:r w:rsidRPr="00DF170B">
        <w:rPr>
          <w:b/>
          <w:sz w:val="24"/>
          <w:szCs w:val="24"/>
        </w:rPr>
        <w:t>Summary:</w:t>
      </w:r>
    </w:p>
    <w:p w14:paraId="3EDEDCCF" w14:textId="77777777" w:rsidR="001A760B" w:rsidRDefault="001A760B" w:rsidP="001131B6">
      <w:pPr>
        <w:ind w:left="2700" w:right="-967"/>
        <w:rPr>
          <w:sz w:val="24"/>
          <w:szCs w:val="24"/>
        </w:rPr>
      </w:pPr>
    </w:p>
    <w:p w14:paraId="06C9CF03" w14:textId="77777777" w:rsidR="001A760B" w:rsidRDefault="001A760B" w:rsidP="00EB4A0D">
      <w:pPr>
        <w:ind w:left="2700" w:right="-967"/>
        <w:rPr>
          <w:sz w:val="24"/>
          <w:szCs w:val="24"/>
        </w:rPr>
      </w:pPr>
      <w:r>
        <w:rPr>
          <w:sz w:val="24"/>
          <w:szCs w:val="24"/>
        </w:rPr>
        <w:t>Availability targets and related service information for the IT services provided by ERCOT that facilitate retail customer choice in the ERCOT market.</w:t>
      </w:r>
    </w:p>
    <w:p w14:paraId="07176974" w14:textId="77777777" w:rsidR="001A760B" w:rsidRDefault="001A760B" w:rsidP="001131B6">
      <w:pPr>
        <w:ind w:left="2700" w:right="-967"/>
        <w:rPr>
          <w:sz w:val="24"/>
          <w:szCs w:val="24"/>
        </w:rPr>
      </w:pPr>
    </w:p>
    <w:p w14:paraId="283545EF" w14:textId="4FD080DF" w:rsidR="001A760B" w:rsidRDefault="001A760B" w:rsidP="008D2F39">
      <w:pPr>
        <w:ind w:left="1980" w:firstLine="720"/>
        <w:rPr>
          <w:b/>
        </w:rPr>
      </w:pPr>
      <w:r w:rsidRPr="00B4712A">
        <w:rPr>
          <w:b/>
        </w:rPr>
        <w:t xml:space="preserve">EFFECTIVE: </w:t>
      </w:r>
      <w:r w:rsidR="005822F9">
        <w:rPr>
          <w:b/>
        </w:rPr>
        <w:t>1/1/</w:t>
      </w:r>
      <w:r w:rsidR="00F94046">
        <w:rPr>
          <w:b/>
        </w:rPr>
        <w:t>202</w:t>
      </w:r>
      <w:ins w:id="1" w:author="Hanna, Mick" w:date="2025-10-23T12:52:00Z" w16du:dateUtc="2025-10-23T17:52:00Z">
        <w:r w:rsidR="00DB44B8">
          <w:rPr>
            <w:b/>
          </w:rPr>
          <w:t>6</w:t>
        </w:r>
      </w:ins>
      <w:del w:id="2" w:author="Hanna, Mick" w:date="2025-10-23T12:52:00Z" w16du:dateUtc="2025-10-23T17:52:00Z">
        <w:r w:rsidR="00F94046" w:rsidDel="00DB44B8">
          <w:rPr>
            <w:b/>
          </w:rPr>
          <w:delText>5</w:delText>
        </w:r>
      </w:del>
    </w:p>
    <w:p w14:paraId="1EC89D8B" w14:textId="77777777" w:rsidR="001A760B" w:rsidRDefault="001A760B" w:rsidP="00BE2D83">
      <w:pPr>
        <w:ind w:left="1980" w:firstLine="720"/>
        <w:jc w:val="both"/>
        <w:rPr>
          <w:b/>
        </w:rPr>
      </w:pPr>
    </w:p>
    <w:p w14:paraId="1150AE6C" w14:textId="77777777" w:rsidR="001A760B" w:rsidRDefault="001A760B" w:rsidP="00BE2D83">
      <w:pPr>
        <w:ind w:left="1980" w:firstLine="720"/>
        <w:jc w:val="both"/>
        <w:rPr>
          <w:b/>
        </w:rPr>
      </w:pPr>
    </w:p>
    <w:p w14:paraId="5F401F4D" w14:textId="77777777" w:rsidR="001A760B" w:rsidRDefault="001A760B" w:rsidP="00BE2D83">
      <w:pPr>
        <w:ind w:left="1980" w:firstLine="720"/>
        <w:jc w:val="both"/>
        <w:rPr>
          <w:b/>
        </w:rPr>
      </w:pPr>
    </w:p>
    <w:p w14:paraId="39FDC469" w14:textId="77777777" w:rsidR="001A760B" w:rsidRDefault="001A760B" w:rsidP="00BE2D83">
      <w:pPr>
        <w:ind w:left="1980" w:firstLine="720"/>
        <w:jc w:val="both"/>
        <w:rPr>
          <w:b/>
        </w:rPr>
      </w:pPr>
    </w:p>
    <w:p w14:paraId="5764B826" w14:textId="77777777" w:rsidR="001A760B" w:rsidRDefault="001A760B" w:rsidP="00BE2D83">
      <w:pPr>
        <w:ind w:left="1980" w:firstLine="720"/>
        <w:jc w:val="both"/>
        <w:rPr>
          <w:b/>
        </w:rPr>
      </w:pPr>
    </w:p>
    <w:p w14:paraId="4DF978FF" w14:textId="77777777" w:rsidR="001A760B" w:rsidRDefault="001A760B" w:rsidP="00BE2D83">
      <w:pPr>
        <w:ind w:left="1980" w:firstLine="720"/>
        <w:jc w:val="both"/>
        <w:rPr>
          <w:b/>
        </w:rPr>
      </w:pPr>
    </w:p>
    <w:p w14:paraId="76A3BDC1" w14:textId="77777777" w:rsidR="001A760B" w:rsidRDefault="001A760B" w:rsidP="00BE2D83">
      <w:pPr>
        <w:ind w:left="1980" w:firstLine="720"/>
        <w:jc w:val="both"/>
        <w:rPr>
          <w:b/>
        </w:rPr>
      </w:pPr>
    </w:p>
    <w:p w14:paraId="02B37D45" w14:textId="77777777" w:rsidR="001A760B" w:rsidRDefault="001A760B" w:rsidP="00BE2D83">
      <w:pPr>
        <w:ind w:left="1980" w:firstLine="720"/>
        <w:jc w:val="both"/>
        <w:rPr>
          <w:b/>
        </w:rPr>
      </w:pPr>
    </w:p>
    <w:p w14:paraId="3AD95FC3" w14:textId="77777777" w:rsidR="001A760B" w:rsidRDefault="001A760B" w:rsidP="00BE2D83">
      <w:pPr>
        <w:ind w:left="1980" w:firstLine="720"/>
        <w:jc w:val="both"/>
        <w:rPr>
          <w:b/>
        </w:rPr>
      </w:pPr>
    </w:p>
    <w:p w14:paraId="403B8F50" w14:textId="77777777" w:rsidR="001A760B" w:rsidRDefault="001A760B" w:rsidP="00BE2D83">
      <w:pPr>
        <w:ind w:left="1980" w:firstLine="720"/>
        <w:jc w:val="both"/>
        <w:rPr>
          <w:b/>
        </w:rPr>
      </w:pPr>
    </w:p>
    <w:p w14:paraId="47F5C7E1" w14:textId="77777777" w:rsidR="001A760B" w:rsidRDefault="001A760B" w:rsidP="00BE2D83">
      <w:pPr>
        <w:ind w:left="1980" w:firstLine="720"/>
        <w:jc w:val="both"/>
        <w:rPr>
          <w:b/>
        </w:rPr>
      </w:pPr>
    </w:p>
    <w:p w14:paraId="3B01D815" w14:textId="77777777" w:rsidR="001A760B" w:rsidRDefault="001A760B" w:rsidP="00BE2D83">
      <w:pPr>
        <w:ind w:left="1980" w:firstLine="720"/>
        <w:jc w:val="both"/>
        <w:rPr>
          <w:b/>
        </w:rPr>
      </w:pPr>
    </w:p>
    <w:p w14:paraId="50CB7332" w14:textId="77777777" w:rsidR="001A760B" w:rsidRDefault="001A760B" w:rsidP="00BE2D83">
      <w:pPr>
        <w:ind w:left="1980" w:firstLine="720"/>
        <w:jc w:val="both"/>
        <w:rPr>
          <w:b/>
        </w:rPr>
      </w:pPr>
    </w:p>
    <w:p w14:paraId="280F2FA4" w14:textId="77777777" w:rsidR="001A760B" w:rsidRDefault="001A760B" w:rsidP="00BE2D83">
      <w:pPr>
        <w:ind w:left="1980" w:firstLine="720"/>
        <w:jc w:val="both"/>
        <w:rPr>
          <w:b/>
        </w:rPr>
      </w:pPr>
    </w:p>
    <w:p w14:paraId="69A35E53" w14:textId="77777777" w:rsidR="001A760B" w:rsidRDefault="001A760B" w:rsidP="00EC07D8">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1A760B" w14:paraId="020181A3" w14:textId="77777777" w:rsidTr="001434A0">
        <w:tc>
          <w:tcPr>
            <w:tcW w:w="1608" w:type="dxa"/>
            <w:shd w:val="clear" w:color="auto" w:fill="E6E6E6"/>
          </w:tcPr>
          <w:p w14:paraId="3B667563" w14:textId="77777777" w:rsidR="001A760B" w:rsidRPr="00692A81" w:rsidRDefault="001A760B" w:rsidP="001434A0">
            <w:pPr>
              <w:pStyle w:val="tablehead"/>
              <w:rPr>
                <w:sz w:val="16"/>
                <w:szCs w:val="16"/>
              </w:rPr>
            </w:pPr>
            <w:r w:rsidRPr="00692A81">
              <w:rPr>
                <w:sz w:val="16"/>
                <w:szCs w:val="16"/>
              </w:rPr>
              <w:t>Date</w:t>
            </w:r>
          </w:p>
        </w:tc>
        <w:tc>
          <w:tcPr>
            <w:tcW w:w="912" w:type="dxa"/>
            <w:shd w:val="clear" w:color="auto" w:fill="E6E6E6"/>
          </w:tcPr>
          <w:p w14:paraId="64B22BA2" w14:textId="77777777" w:rsidR="001A760B" w:rsidRPr="00692A81" w:rsidRDefault="001A760B" w:rsidP="001434A0">
            <w:pPr>
              <w:pStyle w:val="tablehead"/>
              <w:rPr>
                <w:sz w:val="16"/>
                <w:szCs w:val="16"/>
              </w:rPr>
            </w:pPr>
            <w:r w:rsidRPr="00692A81">
              <w:rPr>
                <w:sz w:val="16"/>
                <w:szCs w:val="16"/>
              </w:rPr>
              <w:t>Version</w:t>
            </w:r>
          </w:p>
        </w:tc>
        <w:tc>
          <w:tcPr>
            <w:tcW w:w="4410" w:type="dxa"/>
            <w:shd w:val="clear" w:color="auto" w:fill="E6E6E6"/>
          </w:tcPr>
          <w:p w14:paraId="2240C96F" w14:textId="77777777" w:rsidR="001A760B" w:rsidRPr="00692A81" w:rsidRDefault="001A760B" w:rsidP="001434A0">
            <w:pPr>
              <w:pStyle w:val="tablehead"/>
              <w:rPr>
                <w:sz w:val="16"/>
                <w:szCs w:val="16"/>
              </w:rPr>
            </w:pPr>
            <w:r w:rsidRPr="00692A81">
              <w:rPr>
                <w:sz w:val="16"/>
                <w:szCs w:val="16"/>
              </w:rPr>
              <w:t>Description</w:t>
            </w:r>
          </w:p>
        </w:tc>
        <w:tc>
          <w:tcPr>
            <w:tcW w:w="2070" w:type="dxa"/>
            <w:shd w:val="clear" w:color="auto" w:fill="E6E6E6"/>
          </w:tcPr>
          <w:p w14:paraId="2A7C6A29" w14:textId="77777777" w:rsidR="001A760B" w:rsidRPr="00692A81" w:rsidRDefault="001A760B" w:rsidP="001434A0">
            <w:pPr>
              <w:pStyle w:val="tablehead"/>
              <w:rPr>
                <w:sz w:val="16"/>
                <w:szCs w:val="16"/>
              </w:rPr>
            </w:pPr>
            <w:r w:rsidRPr="00692A81">
              <w:rPr>
                <w:sz w:val="16"/>
                <w:szCs w:val="16"/>
              </w:rPr>
              <w:t>Author(s)</w:t>
            </w:r>
          </w:p>
        </w:tc>
      </w:tr>
      <w:tr w:rsidR="001A760B" w14:paraId="324E525D" w14:textId="77777777" w:rsidTr="001434A0">
        <w:tc>
          <w:tcPr>
            <w:tcW w:w="1608" w:type="dxa"/>
          </w:tcPr>
          <w:p w14:paraId="0ED6FC6C" w14:textId="77777777" w:rsidR="001A760B" w:rsidRPr="00692A81" w:rsidRDefault="001A760B" w:rsidP="001434A0">
            <w:pPr>
              <w:pStyle w:val="table"/>
              <w:rPr>
                <w:sz w:val="16"/>
                <w:szCs w:val="16"/>
              </w:rPr>
            </w:pPr>
            <w:r w:rsidRPr="00692A81">
              <w:rPr>
                <w:sz w:val="16"/>
                <w:szCs w:val="16"/>
              </w:rPr>
              <w:t>March 23</w:t>
            </w:r>
            <w:r w:rsidRPr="00692A81">
              <w:rPr>
                <w:sz w:val="16"/>
                <w:szCs w:val="16"/>
                <w:vertAlign w:val="superscript"/>
              </w:rPr>
              <w:t>rd</w:t>
            </w:r>
            <w:r w:rsidRPr="00692A81">
              <w:rPr>
                <w:sz w:val="16"/>
                <w:szCs w:val="16"/>
              </w:rPr>
              <w:t>, 2006</w:t>
            </w:r>
          </w:p>
        </w:tc>
        <w:tc>
          <w:tcPr>
            <w:tcW w:w="912" w:type="dxa"/>
          </w:tcPr>
          <w:p w14:paraId="689E632C" w14:textId="77777777" w:rsidR="001A760B" w:rsidRPr="00692A81" w:rsidRDefault="001A760B" w:rsidP="001434A0">
            <w:pPr>
              <w:pStyle w:val="table"/>
              <w:rPr>
                <w:sz w:val="16"/>
                <w:szCs w:val="16"/>
              </w:rPr>
            </w:pPr>
            <w:r w:rsidRPr="00692A81">
              <w:rPr>
                <w:sz w:val="16"/>
                <w:szCs w:val="16"/>
              </w:rPr>
              <w:t>.9</w:t>
            </w:r>
          </w:p>
        </w:tc>
        <w:tc>
          <w:tcPr>
            <w:tcW w:w="4410" w:type="dxa"/>
          </w:tcPr>
          <w:p w14:paraId="1F4F78B6" w14:textId="77777777" w:rsidR="001A760B" w:rsidRPr="00692A81" w:rsidRDefault="001A760B" w:rsidP="001434A0">
            <w:pPr>
              <w:pStyle w:val="table"/>
              <w:rPr>
                <w:sz w:val="16"/>
                <w:szCs w:val="16"/>
              </w:rPr>
            </w:pPr>
            <w:r w:rsidRPr="00692A81">
              <w:rPr>
                <w:sz w:val="16"/>
                <w:szCs w:val="16"/>
              </w:rPr>
              <w:t>First draft</w:t>
            </w:r>
          </w:p>
        </w:tc>
        <w:tc>
          <w:tcPr>
            <w:tcW w:w="2070" w:type="dxa"/>
          </w:tcPr>
          <w:p w14:paraId="46D69CE8" w14:textId="77777777" w:rsidR="001A760B" w:rsidRPr="00692A81" w:rsidRDefault="001A760B" w:rsidP="001434A0">
            <w:pPr>
              <w:pStyle w:val="table"/>
              <w:rPr>
                <w:sz w:val="16"/>
                <w:szCs w:val="16"/>
              </w:rPr>
            </w:pPr>
            <w:r w:rsidRPr="00692A81">
              <w:rPr>
                <w:sz w:val="16"/>
                <w:szCs w:val="16"/>
              </w:rPr>
              <w:t>Aaron Smallwood</w:t>
            </w:r>
          </w:p>
        </w:tc>
      </w:tr>
      <w:tr w:rsidR="001A760B" w14:paraId="4DBD6FA8" w14:textId="77777777" w:rsidTr="001434A0">
        <w:tc>
          <w:tcPr>
            <w:tcW w:w="1608" w:type="dxa"/>
          </w:tcPr>
          <w:p w14:paraId="01BA8AB6" w14:textId="77777777" w:rsidR="001A760B" w:rsidRPr="00692A81" w:rsidDel="00CA309B" w:rsidRDefault="001A760B" w:rsidP="001434A0">
            <w:pPr>
              <w:pStyle w:val="table"/>
              <w:rPr>
                <w:sz w:val="16"/>
                <w:szCs w:val="16"/>
              </w:rPr>
            </w:pPr>
            <w:r w:rsidRPr="00692A81">
              <w:rPr>
                <w:sz w:val="16"/>
                <w:szCs w:val="16"/>
              </w:rPr>
              <w:t>March 28</w:t>
            </w:r>
            <w:r w:rsidRPr="00692A81">
              <w:rPr>
                <w:sz w:val="16"/>
                <w:szCs w:val="16"/>
                <w:vertAlign w:val="superscript"/>
              </w:rPr>
              <w:t>th</w:t>
            </w:r>
            <w:r w:rsidRPr="00692A81">
              <w:rPr>
                <w:sz w:val="16"/>
                <w:szCs w:val="16"/>
              </w:rPr>
              <w:t>, 2006</w:t>
            </w:r>
          </w:p>
        </w:tc>
        <w:tc>
          <w:tcPr>
            <w:tcW w:w="912" w:type="dxa"/>
          </w:tcPr>
          <w:p w14:paraId="6C68222F" w14:textId="77777777" w:rsidR="001A760B" w:rsidRPr="00692A81" w:rsidDel="00CA309B" w:rsidRDefault="001A760B" w:rsidP="001434A0">
            <w:pPr>
              <w:pStyle w:val="table"/>
              <w:rPr>
                <w:sz w:val="16"/>
                <w:szCs w:val="16"/>
              </w:rPr>
            </w:pPr>
            <w:r w:rsidRPr="00692A81">
              <w:rPr>
                <w:sz w:val="16"/>
                <w:szCs w:val="16"/>
              </w:rPr>
              <w:t>.91</w:t>
            </w:r>
          </w:p>
        </w:tc>
        <w:tc>
          <w:tcPr>
            <w:tcW w:w="4410" w:type="dxa"/>
          </w:tcPr>
          <w:p w14:paraId="71F45C82" w14:textId="77777777" w:rsidR="001A760B" w:rsidRPr="00692A81" w:rsidRDefault="001A760B" w:rsidP="001434A0">
            <w:pPr>
              <w:pStyle w:val="table"/>
              <w:rPr>
                <w:sz w:val="16"/>
                <w:szCs w:val="16"/>
              </w:rPr>
            </w:pPr>
            <w:r w:rsidRPr="00692A81">
              <w:rPr>
                <w:sz w:val="16"/>
                <w:szCs w:val="16"/>
              </w:rPr>
              <w:t>Revised draft</w:t>
            </w:r>
          </w:p>
        </w:tc>
        <w:tc>
          <w:tcPr>
            <w:tcW w:w="2070" w:type="dxa"/>
          </w:tcPr>
          <w:p w14:paraId="468DECAC" w14:textId="77777777" w:rsidR="001A760B" w:rsidRPr="00692A81" w:rsidRDefault="001A760B" w:rsidP="001434A0">
            <w:pPr>
              <w:pStyle w:val="table"/>
              <w:rPr>
                <w:sz w:val="16"/>
                <w:szCs w:val="16"/>
              </w:rPr>
            </w:pPr>
            <w:r w:rsidRPr="00692A81">
              <w:rPr>
                <w:sz w:val="16"/>
                <w:szCs w:val="16"/>
              </w:rPr>
              <w:t>Aaron Smallwood</w:t>
            </w:r>
          </w:p>
        </w:tc>
      </w:tr>
      <w:tr w:rsidR="001A760B" w14:paraId="1E373999" w14:textId="77777777" w:rsidTr="001434A0">
        <w:tc>
          <w:tcPr>
            <w:tcW w:w="1608" w:type="dxa"/>
          </w:tcPr>
          <w:p w14:paraId="77714C74" w14:textId="77777777" w:rsidR="001A760B" w:rsidRPr="00692A81" w:rsidDel="00CA309B" w:rsidRDefault="001A760B" w:rsidP="001434A0">
            <w:pPr>
              <w:pStyle w:val="table"/>
              <w:rPr>
                <w:sz w:val="16"/>
                <w:szCs w:val="16"/>
              </w:rPr>
            </w:pPr>
            <w:r w:rsidRPr="00692A81">
              <w:rPr>
                <w:sz w:val="16"/>
                <w:szCs w:val="16"/>
              </w:rPr>
              <w:t>June 1</w:t>
            </w:r>
            <w:r w:rsidRPr="00692A81">
              <w:rPr>
                <w:sz w:val="16"/>
                <w:szCs w:val="16"/>
                <w:vertAlign w:val="superscript"/>
              </w:rPr>
              <w:t>st</w:t>
            </w:r>
            <w:r w:rsidRPr="00692A81">
              <w:rPr>
                <w:sz w:val="16"/>
                <w:szCs w:val="16"/>
              </w:rPr>
              <w:t>, 2006</w:t>
            </w:r>
          </w:p>
        </w:tc>
        <w:tc>
          <w:tcPr>
            <w:tcW w:w="912" w:type="dxa"/>
          </w:tcPr>
          <w:p w14:paraId="508F08D5" w14:textId="77777777" w:rsidR="001A760B" w:rsidRPr="00692A81" w:rsidDel="00CA309B" w:rsidRDefault="001A760B" w:rsidP="001434A0">
            <w:pPr>
              <w:pStyle w:val="table"/>
              <w:rPr>
                <w:sz w:val="16"/>
                <w:szCs w:val="16"/>
              </w:rPr>
            </w:pPr>
            <w:r w:rsidRPr="00692A81">
              <w:rPr>
                <w:sz w:val="16"/>
                <w:szCs w:val="16"/>
              </w:rPr>
              <w:t>1.0</w:t>
            </w:r>
          </w:p>
        </w:tc>
        <w:tc>
          <w:tcPr>
            <w:tcW w:w="4410" w:type="dxa"/>
          </w:tcPr>
          <w:p w14:paraId="1A52B59D" w14:textId="77777777" w:rsidR="001A760B" w:rsidRPr="00692A81" w:rsidRDefault="001A760B" w:rsidP="001434A0">
            <w:pPr>
              <w:pStyle w:val="table"/>
              <w:rPr>
                <w:sz w:val="16"/>
                <w:szCs w:val="16"/>
              </w:rPr>
            </w:pPr>
            <w:r w:rsidRPr="00692A81">
              <w:rPr>
                <w:sz w:val="16"/>
                <w:szCs w:val="16"/>
              </w:rPr>
              <w:t>Final Version</w:t>
            </w:r>
          </w:p>
        </w:tc>
        <w:tc>
          <w:tcPr>
            <w:tcW w:w="2070" w:type="dxa"/>
          </w:tcPr>
          <w:p w14:paraId="720E0087" w14:textId="77777777" w:rsidR="001A760B" w:rsidRPr="00692A81" w:rsidRDefault="001A760B" w:rsidP="001434A0">
            <w:pPr>
              <w:pStyle w:val="table"/>
              <w:rPr>
                <w:sz w:val="16"/>
                <w:szCs w:val="16"/>
              </w:rPr>
            </w:pPr>
            <w:r w:rsidRPr="00692A81">
              <w:rPr>
                <w:sz w:val="16"/>
                <w:szCs w:val="16"/>
              </w:rPr>
              <w:t>Aaron Smallwood</w:t>
            </w:r>
          </w:p>
        </w:tc>
      </w:tr>
      <w:tr w:rsidR="001A760B" w14:paraId="77A929C1" w14:textId="77777777" w:rsidTr="001434A0">
        <w:tc>
          <w:tcPr>
            <w:tcW w:w="1608" w:type="dxa"/>
          </w:tcPr>
          <w:p w14:paraId="47A9747A" w14:textId="77777777" w:rsidR="001A760B" w:rsidRPr="00692A81" w:rsidDel="00CA309B" w:rsidRDefault="001A760B" w:rsidP="001434A0">
            <w:pPr>
              <w:pStyle w:val="table"/>
              <w:rPr>
                <w:sz w:val="16"/>
                <w:szCs w:val="16"/>
              </w:rPr>
            </w:pPr>
            <w:r w:rsidRPr="00692A81">
              <w:rPr>
                <w:sz w:val="16"/>
                <w:szCs w:val="16"/>
              </w:rPr>
              <w:t>June 15</w:t>
            </w:r>
            <w:r w:rsidRPr="00692A81">
              <w:rPr>
                <w:sz w:val="16"/>
                <w:szCs w:val="16"/>
                <w:vertAlign w:val="superscript"/>
              </w:rPr>
              <w:t>th</w:t>
            </w:r>
            <w:r w:rsidRPr="00692A81">
              <w:rPr>
                <w:sz w:val="16"/>
                <w:szCs w:val="16"/>
              </w:rPr>
              <w:t>, 2006</w:t>
            </w:r>
          </w:p>
        </w:tc>
        <w:tc>
          <w:tcPr>
            <w:tcW w:w="912" w:type="dxa"/>
          </w:tcPr>
          <w:p w14:paraId="4AE65A9D" w14:textId="77777777" w:rsidR="001A760B" w:rsidRPr="00692A81" w:rsidDel="00CA309B" w:rsidRDefault="001A760B" w:rsidP="001434A0">
            <w:pPr>
              <w:pStyle w:val="table"/>
              <w:rPr>
                <w:sz w:val="16"/>
                <w:szCs w:val="16"/>
              </w:rPr>
            </w:pPr>
            <w:r w:rsidRPr="00692A81">
              <w:rPr>
                <w:sz w:val="16"/>
                <w:szCs w:val="16"/>
              </w:rPr>
              <w:t>1.1</w:t>
            </w:r>
          </w:p>
        </w:tc>
        <w:tc>
          <w:tcPr>
            <w:tcW w:w="4410" w:type="dxa"/>
          </w:tcPr>
          <w:p w14:paraId="022F2144" w14:textId="77777777" w:rsidR="001A760B" w:rsidRPr="00692A81" w:rsidRDefault="001A760B" w:rsidP="001434A0">
            <w:pPr>
              <w:pStyle w:val="table"/>
              <w:rPr>
                <w:sz w:val="16"/>
                <w:szCs w:val="16"/>
              </w:rPr>
            </w:pPr>
            <w:r w:rsidRPr="00692A81">
              <w:rPr>
                <w:sz w:val="16"/>
                <w:szCs w:val="16"/>
              </w:rPr>
              <w:t>Revised final version</w:t>
            </w:r>
          </w:p>
        </w:tc>
        <w:tc>
          <w:tcPr>
            <w:tcW w:w="2070" w:type="dxa"/>
          </w:tcPr>
          <w:p w14:paraId="651BD437" w14:textId="77777777" w:rsidR="001A760B" w:rsidRPr="00692A81" w:rsidRDefault="001A760B" w:rsidP="001434A0">
            <w:pPr>
              <w:pStyle w:val="table"/>
              <w:rPr>
                <w:sz w:val="16"/>
                <w:szCs w:val="16"/>
              </w:rPr>
            </w:pPr>
            <w:r w:rsidRPr="00692A81">
              <w:rPr>
                <w:sz w:val="16"/>
                <w:szCs w:val="16"/>
              </w:rPr>
              <w:t>Aaron Smallwood</w:t>
            </w:r>
          </w:p>
        </w:tc>
      </w:tr>
      <w:tr w:rsidR="001A760B" w14:paraId="20902181" w14:textId="77777777" w:rsidTr="001434A0">
        <w:tc>
          <w:tcPr>
            <w:tcW w:w="1608" w:type="dxa"/>
          </w:tcPr>
          <w:p w14:paraId="2FB3D7E9" w14:textId="77777777" w:rsidR="001A760B" w:rsidRPr="00692A81" w:rsidDel="00CA309B" w:rsidRDefault="001A760B" w:rsidP="001434A0">
            <w:pPr>
              <w:pStyle w:val="table"/>
              <w:rPr>
                <w:sz w:val="16"/>
                <w:szCs w:val="16"/>
              </w:rPr>
            </w:pPr>
            <w:r w:rsidRPr="00692A81">
              <w:rPr>
                <w:sz w:val="16"/>
                <w:szCs w:val="16"/>
              </w:rPr>
              <w:t>May 1, 2007</w:t>
            </w:r>
          </w:p>
        </w:tc>
        <w:tc>
          <w:tcPr>
            <w:tcW w:w="912" w:type="dxa"/>
          </w:tcPr>
          <w:p w14:paraId="216ED6CB" w14:textId="77777777" w:rsidR="001A760B" w:rsidRPr="00692A81" w:rsidDel="00CA309B" w:rsidRDefault="001A760B" w:rsidP="001434A0">
            <w:pPr>
              <w:pStyle w:val="table"/>
              <w:rPr>
                <w:sz w:val="16"/>
                <w:szCs w:val="16"/>
              </w:rPr>
            </w:pPr>
            <w:r w:rsidRPr="00692A81">
              <w:rPr>
                <w:sz w:val="16"/>
                <w:szCs w:val="16"/>
              </w:rPr>
              <w:t>2.0</w:t>
            </w:r>
          </w:p>
        </w:tc>
        <w:tc>
          <w:tcPr>
            <w:tcW w:w="4410" w:type="dxa"/>
          </w:tcPr>
          <w:p w14:paraId="3432F8B9" w14:textId="77777777" w:rsidR="001A760B" w:rsidRPr="00692A81" w:rsidRDefault="001A760B" w:rsidP="001434A0">
            <w:pPr>
              <w:pStyle w:val="table"/>
              <w:rPr>
                <w:sz w:val="16"/>
                <w:szCs w:val="16"/>
              </w:rPr>
            </w:pPr>
            <w:r w:rsidRPr="00692A81">
              <w:rPr>
                <w:sz w:val="16"/>
                <w:szCs w:val="16"/>
              </w:rPr>
              <w:t>2007 annual review revisions with ERCOT business and Market input</w:t>
            </w:r>
          </w:p>
        </w:tc>
        <w:tc>
          <w:tcPr>
            <w:tcW w:w="2070" w:type="dxa"/>
          </w:tcPr>
          <w:p w14:paraId="227C95EB" w14:textId="77777777" w:rsidR="001A760B" w:rsidRPr="00692A81" w:rsidRDefault="001A760B" w:rsidP="001434A0">
            <w:pPr>
              <w:pStyle w:val="table"/>
              <w:rPr>
                <w:sz w:val="16"/>
                <w:szCs w:val="16"/>
              </w:rPr>
            </w:pPr>
            <w:r w:rsidRPr="00692A81">
              <w:rPr>
                <w:sz w:val="16"/>
                <w:szCs w:val="16"/>
              </w:rPr>
              <w:t>Aaron Smallwood</w:t>
            </w:r>
          </w:p>
        </w:tc>
      </w:tr>
      <w:tr w:rsidR="001A760B" w14:paraId="2D59D0DD" w14:textId="77777777" w:rsidTr="001434A0">
        <w:tc>
          <w:tcPr>
            <w:tcW w:w="1608" w:type="dxa"/>
          </w:tcPr>
          <w:p w14:paraId="54621021" w14:textId="77777777" w:rsidR="001A760B" w:rsidRPr="00692A81" w:rsidRDefault="001A760B" w:rsidP="001434A0">
            <w:pPr>
              <w:pStyle w:val="table"/>
              <w:rPr>
                <w:sz w:val="16"/>
                <w:szCs w:val="16"/>
              </w:rPr>
            </w:pPr>
            <w:r w:rsidRPr="00692A81">
              <w:rPr>
                <w:sz w:val="16"/>
                <w:szCs w:val="16"/>
              </w:rPr>
              <w:t>June 25</w:t>
            </w:r>
            <w:r w:rsidRPr="00692A81">
              <w:rPr>
                <w:sz w:val="16"/>
                <w:szCs w:val="16"/>
                <w:vertAlign w:val="superscript"/>
              </w:rPr>
              <w:t>th</w:t>
            </w:r>
            <w:r w:rsidRPr="00692A81">
              <w:rPr>
                <w:sz w:val="16"/>
                <w:szCs w:val="16"/>
              </w:rPr>
              <w:t>, 2007</w:t>
            </w:r>
          </w:p>
        </w:tc>
        <w:tc>
          <w:tcPr>
            <w:tcW w:w="912" w:type="dxa"/>
          </w:tcPr>
          <w:p w14:paraId="511199A7" w14:textId="77777777" w:rsidR="001A760B" w:rsidRPr="00692A81" w:rsidRDefault="001A760B" w:rsidP="001434A0">
            <w:pPr>
              <w:pStyle w:val="table"/>
              <w:rPr>
                <w:sz w:val="16"/>
                <w:szCs w:val="16"/>
              </w:rPr>
            </w:pPr>
            <w:r w:rsidRPr="00692A81">
              <w:rPr>
                <w:sz w:val="16"/>
                <w:szCs w:val="16"/>
              </w:rPr>
              <w:t>2.1</w:t>
            </w:r>
          </w:p>
        </w:tc>
        <w:tc>
          <w:tcPr>
            <w:tcW w:w="4410" w:type="dxa"/>
          </w:tcPr>
          <w:p w14:paraId="2B408971" w14:textId="77777777" w:rsidR="001A760B" w:rsidRPr="00692A81" w:rsidRDefault="001A760B" w:rsidP="001434A0">
            <w:pPr>
              <w:pStyle w:val="table"/>
              <w:rPr>
                <w:sz w:val="16"/>
                <w:szCs w:val="16"/>
              </w:rPr>
            </w:pPr>
            <w:r w:rsidRPr="00692A81">
              <w:rPr>
                <w:sz w:val="16"/>
                <w:szCs w:val="16"/>
              </w:rPr>
              <w:t>Revised following further Market input</w:t>
            </w:r>
          </w:p>
        </w:tc>
        <w:tc>
          <w:tcPr>
            <w:tcW w:w="2070" w:type="dxa"/>
          </w:tcPr>
          <w:p w14:paraId="65E56B7F" w14:textId="77777777" w:rsidR="001A760B" w:rsidRPr="00692A81" w:rsidRDefault="001A760B" w:rsidP="001434A0">
            <w:pPr>
              <w:pStyle w:val="table"/>
              <w:rPr>
                <w:sz w:val="16"/>
                <w:szCs w:val="16"/>
              </w:rPr>
            </w:pPr>
            <w:r w:rsidRPr="00692A81">
              <w:rPr>
                <w:sz w:val="16"/>
                <w:szCs w:val="16"/>
              </w:rPr>
              <w:t>Aaron Smallwood</w:t>
            </w:r>
          </w:p>
        </w:tc>
      </w:tr>
      <w:tr w:rsidR="001A760B" w14:paraId="5BC69C9D" w14:textId="77777777" w:rsidTr="001434A0">
        <w:tc>
          <w:tcPr>
            <w:tcW w:w="1608" w:type="dxa"/>
          </w:tcPr>
          <w:p w14:paraId="69AE6D13" w14:textId="77777777" w:rsidR="001A760B" w:rsidRPr="00692A81" w:rsidRDefault="001A760B" w:rsidP="001434A0">
            <w:pPr>
              <w:pStyle w:val="table"/>
              <w:rPr>
                <w:sz w:val="16"/>
                <w:szCs w:val="16"/>
              </w:rPr>
            </w:pPr>
            <w:r w:rsidRPr="00692A81">
              <w:rPr>
                <w:sz w:val="16"/>
                <w:szCs w:val="16"/>
              </w:rPr>
              <w:t>June 18</w:t>
            </w:r>
            <w:r w:rsidRPr="00692A81">
              <w:rPr>
                <w:sz w:val="16"/>
                <w:szCs w:val="16"/>
                <w:vertAlign w:val="superscript"/>
              </w:rPr>
              <w:t>th</w:t>
            </w:r>
            <w:r w:rsidRPr="00692A81">
              <w:rPr>
                <w:sz w:val="16"/>
                <w:szCs w:val="16"/>
              </w:rPr>
              <w:t>, 2008</w:t>
            </w:r>
          </w:p>
        </w:tc>
        <w:tc>
          <w:tcPr>
            <w:tcW w:w="912" w:type="dxa"/>
          </w:tcPr>
          <w:p w14:paraId="639B53FB" w14:textId="77777777" w:rsidR="001A760B" w:rsidRPr="00692A81" w:rsidRDefault="001A760B" w:rsidP="001434A0">
            <w:pPr>
              <w:pStyle w:val="table"/>
              <w:rPr>
                <w:sz w:val="16"/>
                <w:szCs w:val="16"/>
              </w:rPr>
            </w:pPr>
            <w:r w:rsidRPr="00692A81">
              <w:rPr>
                <w:sz w:val="16"/>
                <w:szCs w:val="16"/>
              </w:rPr>
              <w:t>2.2</w:t>
            </w:r>
          </w:p>
        </w:tc>
        <w:tc>
          <w:tcPr>
            <w:tcW w:w="4410" w:type="dxa"/>
          </w:tcPr>
          <w:p w14:paraId="58F1BB78" w14:textId="77777777" w:rsidR="001A760B" w:rsidRPr="00692A81" w:rsidRDefault="001A760B" w:rsidP="001434A0">
            <w:pPr>
              <w:pStyle w:val="table"/>
              <w:rPr>
                <w:sz w:val="16"/>
                <w:szCs w:val="16"/>
              </w:rPr>
            </w:pPr>
            <w:r w:rsidRPr="00692A81">
              <w:rPr>
                <w:sz w:val="16"/>
                <w:szCs w:val="16"/>
              </w:rPr>
              <w:t>Revised for 2008</w:t>
            </w:r>
          </w:p>
        </w:tc>
        <w:tc>
          <w:tcPr>
            <w:tcW w:w="2070" w:type="dxa"/>
          </w:tcPr>
          <w:p w14:paraId="4CB1CB07" w14:textId="77777777" w:rsidR="001A760B" w:rsidRPr="00692A81" w:rsidRDefault="001A760B" w:rsidP="001434A0">
            <w:pPr>
              <w:pStyle w:val="table"/>
              <w:rPr>
                <w:sz w:val="16"/>
                <w:szCs w:val="16"/>
              </w:rPr>
            </w:pPr>
            <w:r w:rsidRPr="00692A81">
              <w:rPr>
                <w:sz w:val="16"/>
                <w:szCs w:val="16"/>
              </w:rPr>
              <w:t>Trey Felton</w:t>
            </w:r>
          </w:p>
        </w:tc>
      </w:tr>
      <w:tr w:rsidR="001A760B" w14:paraId="6999548C" w14:textId="77777777" w:rsidTr="001434A0">
        <w:tc>
          <w:tcPr>
            <w:tcW w:w="1608" w:type="dxa"/>
          </w:tcPr>
          <w:p w14:paraId="6D732167" w14:textId="77777777" w:rsidR="001A760B" w:rsidRPr="00692A81" w:rsidRDefault="001A760B" w:rsidP="001434A0">
            <w:pPr>
              <w:pStyle w:val="table"/>
              <w:rPr>
                <w:sz w:val="16"/>
                <w:szCs w:val="16"/>
              </w:rPr>
            </w:pPr>
            <w:r w:rsidRPr="00692A81">
              <w:rPr>
                <w:sz w:val="16"/>
                <w:szCs w:val="16"/>
              </w:rPr>
              <w:t>July 31</w:t>
            </w:r>
            <w:r w:rsidRPr="00692A81">
              <w:rPr>
                <w:sz w:val="16"/>
                <w:szCs w:val="16"/>
                <w:vertAlign w:val="superscript"/>
              </w:rPr>
              <w:t>st</w:t>
            </w:r>
            <w:r w:rsidRPr="00692A81">
              <w:rPr>
                <w:sz w:val="16"/>
                <w:szCs w:val="16"/>
              </w:rPr>
              <w:t>, 2008</w:t>
            </w:r>
          </w:p>
        </w:tc>
        <w:tc>
          <w:tcPr>
            <w:tcW w:w="912" w:type="dxa"/>
          </w:tcPr>
          <w:p w14:paraId="74D55B9C" w14:textId="77777777" w:rsidR="001A760B" w:rsidRPr="00692A81" w:rsidRDefault="001A760B" w:rsidP="001434A0">
            <w:pPr>
              <w:pStyle w:val="table"/>
              <w:rPr>
                <w:sz w:val="16"/>
                <w:szCs w:val="16"/>
              </w:rPr>
            </w:pPr>
            <w:r w:rsidRPr="00692A81">
              <w:rPr>
                <w:sz w:val="16"/>
                <w:szCs w:val="16"/>
              </w:rPr>
              <w:t>2.21</w:t>
            </w:r>
          </w:p>
        </w:tc>
        <w:tc>
          <w:tcPr>
            <w:tcW w:w="4410" w:type="dxa"/>
          </w:tcPr>
          <w:p w14:paraId="38285ECB" w14:textId="77777777" w:rsidR="001A760B" w:rsidRPr="00692A81" w:rsidRDefault="001A760B" w:rsidP="001434A0">
            <w:pPr>
              <w:pStyle w:val="table"/>
              <w:rPr>
                <w:sz w:val="16"/>
                <w:szCs w:val="16"/>
              </w:rPr>
            </w:pPr>
            <w:r w:rsidRPr="00692A81">
              <w:rPr>
                <w:sz w:val="16"/>
                <w:szCs w:val="16"/>
              </w:rPr>
              <w:t>Updated</w:t>
            </w:r>
          </w:p>
        </w:tc>
        <w:tc>
          <w:tcPr>
            <w:tcW w:w="2070" w:type="dxa"/>
          </w:tcPr>
          <w:p w14:paraId="7FC9539B" w14:textId="77777777" w:rsidR="001A760B" w:rsidRPr="00692A81" w:rsidRDefault="001A760B" w:rsidP="001434A0">
            <w:pPr>
              <w:pStyle w:val="table"/>
              <w:rPr>
                <w:sz w:val="16"/>
                <w:szCs w:val="16"/>
              </w:rPr>
            </w:pPr>
            <w:r w:rsidRPr="00692A81">
              <w:rPr>
                <w:sz w:val="16"/>
                <w:szCs w:val="16"/>
              </w:rPr>
              <w:t>Trey Felton</w:t>
            </w:r>
          </w:p>
        </w:tc>
      </w:tr>
      <w:tr w:rsidR="001A760B" w14:paraId="6E27E734" w14:textId="77777777" w:rsidTr="001434A0">
        <w:tc>
          <w:tcPr>
            <w:tcW w:w="1608" w:type="dxa"/>
          </w:tcPr>
          <w:p w14:paraId="3A4D66C9" w14:textId="77777777" w:rsidR="001A760B" w:rsidRPr="00692A81" w:rsidRDefault="001A760B" w:rsidP="001434A0">
            <w:pPr>
              <w:pStyle w:val="table"/>
              <w:rPr>
                <w:sz w:val="16"/>
                <w:szCs w:val="16"/>
              </w:rPr>
            </w:pPr>
            <w:r w:rsidRPr="00692A81">
              <w:rPr>
                <w:sz w:val="16"/>
                <w:szCs w:val="16"/>
              </w:rPr>
              <w:t>Aug 28</w:t>
            </w:r>
            <w:r w:rsidRPr="00692A81">
              <w:rPr>
                <w:sz w:val="16"/>
                <w:szCs w:val="16"/>
                <w:vertAlign w:val="superscript"/>
              </w:rPr>
              <w:t>th</w:t>
            </w:r>
            <w:r w:rsidRPr="00692A81">
              <w:rPr>
                <w:sz w:val="16"/>
                <w:szCs w:val="16"/>
              </w:rPr>
              <w:t>, 2008</w:t>
            </w:r>
          </w:p>
        </w:tc>
        <w:tc>
          <w:tcPr>
            <w:tcW w:w="912" w:type="dxa"/>
          </w:tcPr>
          <w:p w14:paraId="466D0463" w14:textId="77777777" w:rsidR="001A760B" w:rsidRPr="00692A81" w:rsidRDefault="001A760B" w:rsidP="001434A0">
            <w:pPr>
              <w:pStyle w:val="table"/>
              <w:rPr>
                <w:sz w:val="16"/>
                <w:szCs w:val="16"/>
              </w:rPr>
            </w:pPr>
            <w:r w:rsidRPr="00692A81">
              <w:rPr>
                <w:sz w:val="16"/>
                <w:szCs w:val="16"/>
              </w:rPr>
              <w:t>2.22</w:t>
            </w:r>
          </w:p>
        </w:tc>
        <w:tc>
          <w:tcPr>
            <w:tcW w:w="4410" w:type="dxa"/>
          </w:tcPr>
          <w:p w14:paraId="5F4E1BDC" w14:textId="77777777" w:rsidR="001A760B" w:rsidRPr="00692A81" w:rsidRDefault="001A760B" w:rsidP="001434A0">
            <w:pPr>
              <w:pStyle w:val="table"/>
              <w:rPr>
                <w:sz w:val="16"/>
                <w:szCs w:val="16"/>
              </w:rPr>
            </w:pPr>
            <w:r w:rsidRPr="00692A81">
              <w:rPr>
                <w:sz w:val="16"/>
                <w:szCs w:val="16"/>
              </w:rPr>
              <w:t>Revisions from TDTWG</w:t>
            </w:r>
          </w:p>
        </w:tc>
        <w:tc>
          <w:tcPr>
            <w:tcW w:w="2070" w:type="dxa"/>
          </w:tcPr>
          <w:p w14:paraId="528FB537" w14:textId="77777777" w:rsidR="001A760B" w:rsidRPr="00692A81" w:rsidRDefault="001A760B" w:rsidP="001434A0">
            <w:pPr>
              <w:pStyle w:val="table"/>
              <w:rPr>
                <w:sz w:val="16"/>
                <w:szCs w:val="16"/>
              </w:rPr>
            </w:pPr>
            <w:r w:rsidRPr="00692A81">
              <w:rPr>
                <w:sz w:val="16"/>
                <w:szCs w:val="16"/>
              </w:rPr>
              <w:t>Trey Felton</w:t>
            </w:r>
          </w:p>
        </w:tc>
      </w:tr>
      <w:tr w:rsidR="001A760B" w14:paraId="1F80B5DD" w14:textId="77777777" w:rsidTr="001434A0">
        <w:tc>
          <w:tcPr>
            <w:tcW w:w="1608" w:type="dxa"/>
          </w:tcPr>
          <w:p w14:paraId="0BDDA922" w14:textId="77777777" w:rsidR="001A760B" w:rsidRPr="00692A81" w:rsidRDefault="001A760B" w:rsidP="001434A0">
            <w:pPr>
              <w:pStyle w:val="table"/>
              <w:rPr>
                <w:sz w:val="16"/>
                <w:szCs w:val="16"/>
              </w:rPr>
            </w:pPr>
            <w:r w:rsidRPr="00692A81">
              <w:rPr>
                <w:sz w:val="16"/>
                <w:szCs w:val="16"/>
              </w:rPr>
              <w:t>Sept 25</w:t>
            </w:r>
            <w:r w:rsidRPr="00692A81">
              <w:rPr>
                <w:sz w:val="16"/>
                <w:szCs w:val="16"/>
                <w:vertAlign w:val="superscript"/>
              </w:rPr>
              <w:t>th</w:t>
            </w:r>
            <w:r w:rsidRPr="00692A81">
              <w:rPr>
                <w:sz w:val="16"/>
                <w:szCs w:val="16"/>
              </w:rPr>
              <w:t>, 2008</w:t>
            </w:r>
          </w:p>
        </w:tc>
        <w:tc>
          <w:tcPr>
            <w:tcW w:w="912" w:type="dxa"/>
          </w:tcPr>
          <w:p w14:paraId="51AE3EEA" w14:textId="77777777" w:rsidR="001A760B" w:rsidRPr="00692A81" w:rsidRDefault="001A760B" w:rsidP="001434A0">
            <w:pPr>
              <w:pStyle w:val="table"/>
              <w:rPr>
                <w:sz w:val="16"/>
                <w:szCs w:val="16"/>
              </w:rPr>
            </w:pPr>
            <w:r w:rsidRPr="00692A81">
              <w:rPr>
                <w:sz w:val="16"/>
                <w:szCs w:val="16"/>
              </w:rPr>
              <w:t>2.3</w:t>
            </w:r>
          </w:p>
        </w:tc>
        <w:tc>
          <w:tcPr>
            <w:tcW w:w="4410" w:type="dxa"/>
          </w:tcPr>
          <w:p w14:paraId="24B06E60" w14:textId="77777777" w:rsidR="001A760B" w:rsidRPr="00692A81" w:rsidRDefault="001A760B" w:rsidP="001434A0">
            <w:pPr>
              <w:pStyle w:val="table"/>
              <w:rPr>
                <w:sz w:val="16"/>
                <w:szCs w:val="16"/>
              </w:rPr>
            </w:pPr>
            <w:r w:rsidRPr="00692A81">
              <w:rPr>
                <w:sz w:val="16"/>
                <w:szCs w:val="16"/>
              </w:rPr>
              <w:t>Final revisions for TDTWG</w:t>
            </w:r>
          </w:p>
        </w:tc>
        <w:tc>
          <w:tcPr>
            <w:tcW w:w="2070" w:type="dxa"/>
          </w:tcPr>
          <w:p w14:paraId="1F872AC6" w14:textId="77777777" w:rsidR="001A760B" w:rsidRPr="00692A81" w:rsidRDefault="001A760B" w:rsidP="001434A0">
            <w:pPr>
              <w:pStyle w:val="table"/>
              <w:rPr>
                <w:sz w:val="16"/>
                <w:szCs w:val="16"/>
              </w:rPr>
            </w:pPr>
            <w:r w:rsidRPr="00692A81">
              <w:rPr>
                <w:sz w:val="16"/>
                <w:szCs w:val="16"/>
              </w:rPr>
              <w:t>Trey Felton</w:t>
            </w:r>
          </w:p>
        </w:tc>
      </w:tr>
      <w:tr w:rsidR="001A760B" w14:paraId="4FB71BBE" w14:textId="77777777" w:rsidTr="001434A0">
        <w:tc>
          <w:tcPr>
            <w:tcW w:w="1608" w:type="dxa"/>
          </w:tcPr>
          <w:p w14:paraId="27CDA126" w14:textId="77777777" w:rsidR="001A760B" w:rsidRPr="00692A81" w:rsidRDefault="001A760B" w:rsidP="001434A0">
            <w:pPr>
              <w:pStyle w:val="table"/>
              <w:rPr>
                <w:sz w:val="16"/>
                <w:szCs w:val="16"/>
              </w:rPr>
            </w:pPr>
            <w:r w:rsidRPr="00692A81">
              <w:rPr>
                <w:sz w:val="16"/>
                <w:szCs w:val="16"/>
              </w:rPr>
              <w:t>Oct 1</w:t>
            </w:r>
            <w:r w:rsidRPr="00692A81">
              <w:rPr>
                <w:sz w:val="16"/>
                <w:szCs w:val="16"/>
                <w:vertAlign w:val="superscript"/>
              </w:rPr>
              <w:t>st</w:t>
            </w:r>
            <w:r w:rsidRPr="00692A81">
              <w:rPr>
                <w:sz w:val="16"/>
                <w:szCs w:val="16"/>
              </w:rPr>
              <w:t>, 2008</w:t>
            </w:r>
          </w:p>
        </w:tc>
        <w:tc>
          <w:tcPr>
            <w:tcW w:w="912" w:type="dxa"/>
          </w:tcPr>
          <w:p w14:paraId="16ABFBAF" w14:textId="77777777" w:rsidR="001A760B" w:rsidRPr="00692A81" w:rsidRDefault="001A760B" w:rsidP="001434A0">
            <w:pPr>
              <w:pStyle w:val="table"/>
              <w:rPr>
                <w:sz w:val="16"/>
                <w:szCs w:val="16"/>
              </w:rPr>
            </w:pPr>
            <w:r w:rsidRPr="00692A81">
              <w:rPr>
                <w:sz w:val="16"/>
                <w:szCs w:val="16"/>
              </w:rPr>
              <w:t>2.4</w:t>
            </w:r>
          </w:p>
        </w:tc>
        <w:tc>
          <w:tcPr>
            <w:tcW w:w="4410" w:type="dxa"/>
          </w:tcPr>
          <w:p w14:paraId="5EE329FC" w14:textId="77777777" w:rsidR="001A760B" w:rsidRPr="00692A81" w:rsidRDefault="001A760B" w:rsidP="001434A0">
            <w:pPr>
              <w:pStyle w:val="table"/>
              <w:rPr>
                <w:sz w:val="16"/>
                <w:szCs w:val="16"/>
              </w:rPr>
            </w:pPr>
            <w:r w:rsidRPr="00692A81">
              <w:rPr>
                <w:sz w:val="16"/>
                <w:szCs w:val="16"/>
              </w:rPr>
              <w:t>TDTWG approval with changes</w:t>
            </w:r>
          </w:p>
        </w:tc>
        <w:tc>
          <w:tcPr>
            <w:tcW w:w="2070" w:type="dxa"/>
          </w:tcPr>
          <w:p w14:paraId="4BCE9857" w14:textId="77777777" w:rsidR="001A760B" w:rsidRPr="00692A81" w:rsidRDefault="001A760B" w:rsidP="001434A0">
            <w:pPr>
              <w:pStyle w:val="table"/>
              <w:rPr>
                <w:sz w:val="16"/>
                <w:szCs w:val="16"/>
              </w:rPr>
            </w:pPr>
            <w:r w:rsidRPr="00692A81">
              <w:rPr>
                <w:sz w:val="16"/>
                <w:szCs w:val="16"/>
              </w:rPr>
              <w:t>Trey Felton</w:t>
            </w:r>
          </w:p>
        </w:tc>
      </w:tr>
      <w:tr w:rsidR="001A760B" w14:paraId="5D1D213E" w14:textId="77777777" w:rsidTr="001434A0">
        <w:tc>
          <w:tcPr>
            <w:tcW w:w="1608" w:type="dxa"/>
          </w:tcPr>
          <w:p w14:paraId="3EB03592" w14:textId="77777777" w:rsidR="001A760B" w:rsidRPr="00692A81" w:rsidRDefault="001A760B" w:rsidP="001434A0">
            <w:pPr>
              <w:pStyle w:val="table"/>
              <w:rPr>
                <w:sz w:val="16"/>
                <w:szCs w:val="16"/>
              </w:rPr>
            </w:pPr>
            <w:r w:rsidRPr="00692A81">
              <w:rPr>
                <w:sz w:val="16"/>
                <w:szCs w:val="16"/>
              </w:rPr>
              <w:t>Oct 15</w:t>
            </w:r>
            <w:r w:rsidRPr="00692A81">
              <w:rPr>
                <w:sz w:val="16"/>
                <w:szCs w:val="16"/>
                <w:vertAlign w:val="superscript"/>
              </w:rPr>
              <w:t>th</w:t>
            </w:r>
            <w:r w:rsidRPr="00692A81">
              <w:rPr>
                <w:sz w:val="16"/>
                <w:szCs w:val="16"/>
              </w:rPr>
              <w:t>, 2008</w:t>
            </w:r>
          </w:p>
        </w:tc>
        <w:tc>
          <w:tcPr>
            <w:tcW w:w="912" w:type="dxa"/>
          </w:tcPr>
          <w:p w14:paraId="0903EAF3" w14:textId="77777777" w:rsidR="001A760B" w:rsidRPr="00692A81" w:rsidRDefault="001A760B" w:rsidP="001434A0">
            <w:pPr>
              <w:pStyle w:val="table"/>
              <w:rPr>
                <w:sz w:val="16"/>
                <w:szCs w:val="16"/>
              </w:rPr>
            </w:pPr>
            <w:r w:rsidRPr="00692A81">
              <w:rPr>
                <w:sz w:val="16"/>
                <w:szCs w:val="16"/>
              </w:rPr>
              <w:t>3.0</w:t>
            </w:r>
          </w:p>
        </w:tc>
        <w:tc>
          <w:tcPr>
            <w:tcW w:w="4410" w:type="dxa"/>
          </w:tcPr>
          <w:p w14:paraId="765915A3"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529FF23E" w14:textId="77777777" w:rsidR="001A760B" w:rsidRPr="00692A81" w:rsidRDefault="001A760B" w:rsidP="001434A0">
            <w:pPr>
              <w:pStyle w:val="table"/>
              <w:rPr>
                <w:sz w:val="16"/>
                <w:szCs w:val="16"/>
              </w:rPr>
            </w:pPr>
            <w:r w:rsidRPr="00692A81">
              <w:rPr>
                <w:sz w:val="16"/>
                <w:szCs w:val="16"/>
              </w:rPr>
              <w:t>Trey Felton</w:t>
            </w:r>
          </w:p>
        </w:tc>
      </w:tr>
      <w:tr w:rsidR="001A760B" w14:paraId="0CAE6987" w14:textId="77777777" w:rsidTr="001434A0">
        <w:tc>
          <w:tcPr>
            <w:tcW w:w="1608" w:type="dxa"/>
          </w:tcPr>
          <w:p w14:paraId="419136DE" w14:textId="77777777" w:rsidR="001A760B" w:rsidRPr="00692A81" w:rsidRDefault="001A760B" w:rsidP="001434A0">
            <w:pPr>
              <w:pStyle w:val="table"/>
              <w:rPr>
                <w:sz w:val="16"/>
                <w:szCs w:val="16"/>
              </w:rPr>
            </w:pPr>
            <w:r w:rsidRPr="00692A81">
              <w:rPr>
                <w:sz w:val="16"/>
                <w:szCs w:val="16"/>
              </w:rPr>
              <w:t>Feb 22</w:t>
            </w:r>
            <w:r w:rsidRPr="00692A81">
              <w:rPr>
                <w:sz w:val="16"/>
                <w:szCs w:val="16"/>
                <w:vertAlign w:val="superscript"/>
              </w:rPr>
              <w:t>nd</w:t>
            </w:r>
            <w:r w:rsidRPr="00692A81">
              <w:rPr>
                <w:sz w:val="16"/>
                <w:szCs w:val="16"/>
              </w:rPr>
              <w:t>, 2009</w:t>
            </w:r>
          </w:p>
        </w:tc>
        <w:tc>
          <w:tcPr>
            <w:tcW w:w="912" w:type="dxa"/>
          </w:tcPr>
          <w:p w14:paraId="7AF2B956" w14:textId="77777777" w:rsidR="001A760B" w:rsidRPr="00692A81" w:rsidRDefault="001A760B" w:rsidP="001434A0">
            <w:pPr>
              <w:pStyle w:val="table"/>
              <w:rPr>
                <w:sz w:val="16"/>
                <w:szCs w:val="16"/>
              </w:rPr>
            </w:pPr>
            <w:r w:rsidRPr="00692A81">
              <w:rPr>
                <w:sz w:val="16"/>
                <w:szCs w:val="16"/>
              </w:rPr>
              <w:t>3.1</w:t>
            </w:r>
          </w:p>
        </w:tc>
        <w:tc>
          <w:tcPr>
            <w:tcW w:w="4410" w:type="dxa"/>
          </w:tcPr>
          <w:p w14:paraId="4CBD1E83" w14:textId="77777777" w:rsidR="001A760B" w:rsidRPr="00692A81" w:rsidRDefault="001A760B" w:rsidP="001434A0">
            <w:pPr>
              <w:pStyle w:val="table"/>
              <w:rPr>
                <w:sz w:val="16"/>
                <w:szCs w:val="16"/>
              </w:rPr>
            </w:pPr>
            <w:r w:rsidRPr="00692A81">
              <w:rPr>
                <w:sz w:val="16"/>
                <w:szCs w:val="16"/>
              </w:rPr>
              <w:t>Quarterly Update</w:t>
            </w:r>
          </w:p>
        </w:tc>
        <w:tc>
          <w:tcPr>
            <w:tcW w:w="2070" w:type="dxa"/>
          </w:tcPr>
          <w:p w14:paraId="0E48749D" w14:textId="77777777" w:rsidR="001A760B" w:rsidRPr="00692A81" w:rsidRDefault="001A760B" w:rsidP="001434A0">
            <w:pPr>
              <w:pStyle w:val="table"/>
              <w:rPr>
                <w:sz w:val="16"/>
                <w:szCs w:val="16"/>
              </w:rPr>
            </w:pPr>
            <w:r w:rsidRPr="00692A81">
              <w:rPr>
                <w:sz w:val="16"/>
                <w:szCs w:val="16"/>
              </w:rPr>
              <w:t>Trey Felton</w:t>
            </w:r>
          </w:p>
        </w:tc>
      </w:tr>
      <w:tr w:rsidR="001A760B" w14:paraId="3AF6F366" w14:textId="77777777" w:rsidTr="001434A0">
        <w:tc>
          <w:tcPr>
            <w:tcW w:w="1608" w:type="dxa"/>
          </w:tcPr>
          <w:p w14:paraId="1A132641" w14:textId="77777777" w:rsidR="001A760B" w:rsidRPr="00692A81" w:rsidRDefault="001A760B" w:rsidP="001434A0">
            <w:pPr>
              <w:pStyle w:val="table"/>
              <w:rPr>
                <w:sz w:val="16"/>
                <w:szCs w:val="16"/>
              </w:rPr>
            </w:pPr>
            <w:r w:rsidRPr="00692A81">
              <w:rPr>
                <w:sz w:val="16"/>
                <w:szCs w:val="16"/>
              </w:rPr>
              <w:t>Apr 15</w:t>
            </w:r>
            <w:r w:rsidRPr="00692A81">
              <w:rPr>
                <w:sz w:val="16"/>
                <w:szCs w:val="16"/>
                <w:vertAlign w:val="superscript"/>
              </w:rPr>
              <w:t>th</w:t>
            </w:r>
            <w:r w:rsidRPr="00692A81">
              <w:rPr>
                <w:sz w:val="16"/>
                <w:szCs w:val="16"/>
              </w:rPr>
              <w:t>, 2009</w:t>
            </w:r>
          </w:p>
        </w:tc>
        <w:tc>
          <w:tcPr>
            <w:tcW w:w="912" w:type="dxa"/>
          </w:tcPr>
          <w:p w14:paraId="6BAF46A8" w14:textId="77777777" w:rsidR="001A760B" w:rsidRPr="00692A81" w:rsidRDefault="001A760B" w:rsidP="001434A0">
            <w:pPr>
              <w:pStyle w:val="table"/>
              <w:rPr>
                <w:sz w:val="16"/>
                <w:szCs w:val="16"/>
              </w:rPr>
            </w:pPr>
            <w:r w:rsidRPr="00692A81">
              <w:rPr>
                <w:sz w:val="16"/>
                <w:szCs w:val="16"/>
              </w:rPr>
              <w:t>3.2</w:t>
            </w:r>
          </w:p>
        </w:tc>
        <w:tc>
          <w:tcPr>
            <w:tcW w:w="4410" w:type="dxa"/>
          </w:tcPr>
          <w:p w14:paraId="3E3679F7"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4AF1D7F7" w14:textId="77777777" w:rsidR="001A760B" w:rsidRPr="00692A81" w:rsidRDefault="001A760B" w:rsidP="001434A0">
            <w:pPr>
              <w:pStyle w:val="table"/>
              <w:rPr>
                <w:sz w:val="16"/>
                <w:szCs w:val="16"/>
              </w:rPr>
            </w:pPr>
            <w:r w:rsidRPr="00692A81">
              <w:rPr>
                <w:sz w:val="16"/>
                <w:szCs w:val="16"/>
              </w:rPr>
              <w:t>Kyle Patrick</w:t>
            </w:r>
          </w:p>
        </w:tc>
      </w:tr>
      <w:tr w:rsidR="001A760B" w14:paraId="543743A0" w14:textId="77777777" w:rsidTr="001434A0">
        <w:tc>
          <w:tcPr>
            <w:tcW w:w="1608" w:type="dxa"/>
          </w:tcPr>
          <w:p w14:paraId="2EE473A3" w14:textId="77777777" w:rsidR="001A760B" w:rsidRPr="00692A81" w:rsidRDefault="001A760B" w:rsidP="001434A0">
            <w:pPr>
              <w:pStyle w:val="table"/>
              <w:rPr>
                <w:sz w:val="16"/>
                <w:szCs w:val="16"/>
              </w:rPr>
            </w:pPr>
            <w:r w:rsidRPr="00692A81">
              <w:rPr>
                <w:sz w:val="16"/>
                <w:szCs w:val="16"/>
              </w:rPr>
              <w:t>Jun 5</w:t>
            </w:r>
            <w:r w:rsidRPr="00692A81">
              <w:rPr>
                <w:sz w:val="16"/>
                <w:szCs w:val="16"/>
                <w:vertAlign w:val="superscript"/>
              </w:rPr>
              <w:t>th</w:t>
            </w:r>
            <w:r w:rsidRPr="00692A81">
              <w:rPr>
                <w:sz w:val="16"/>
                <w:szCs w:val="16"/>
              </w:rPr>
              <w:t>, 2009</w:t>
            </w:r>
          </w:p>
        </w:tc>
        <w:tc>
          <w:tcPr>
            <w:tcW w:w="912" w:type="dxa"/>
          </w:tcPr>
          <w:p w14:paraId="0D34F70E" w14:textId="77777777" w:rsidR="001A760B" w:rsidRPr="00692A81" w:rsidRDefault="001A760B" w:rsidP="001434A0">
            <w:pPr>
              <w:pStyle w:val="table"/>
              <w:rPr>
                <w:sz w:val="16"/>
                <w:szCs w:val="16"/>
              </w:rPr>
            </w:pPr>
            <w:r w:rsidRPr="00692A81">
              <w:rPr>
                <w:sz w:val="16"/>
                <w:szCs w:val="16"/>
              </w:rPr>
              <w:t>3.3</w:t>
            </w:r>
          </w:p>
        </w:tc>
        <w:tc>
          <w:tcPr>
            <w:tcW w:w="4410" w:type="dxa"/>
          </w:tcPr>
          <w:p w14:paraId="43F68876" w14:textId="77777777" w:rsidR="001A760B" w:rsidRPr="00692A81" w:rsidRDefault="001A760B" w:rsidP="001434A0">
            <w:pPr>
              <w:pStyle w:val="table"/>
              <w:rPr>
                <w:sz w:val="16"/>
                <w:szCs w:val="16"/>
              </w:rPr>
            </w:pPr>
            <w:r w:rsidRPr="00692A81">
              <w:rPr>
                <w:sz w:val="16"/>
                <w:szCs w:val="16"/>
              </w:rPr>
              <w:t>Initial updates for 2010.  Added release weekend chart for 2010.  Added Appendix with definitions. Clarified wordings.  Recommendations for Incident Log.</w:t>
            </w:r>
          </w:p>
        </w:tc>
        <w:tc>
          <w:tcPr>
            <w:tcW w:w="2070" w:type="dxa"/>
          </w:tcPr>
          <w:p w14:paraId="63DDEF6E" w14:textId="77777777" w:rsidR="001A760B" w:rsidRPr="00692A81" w:rsidRDefault="001A760B" w:rsidP="001434A0">
            <w:pPr>
              <w:pStyle w:val="table"/>
              <w:rPr>
                <w:sz w:val="16"/>
                <w:szCs w:val="16"/>
              </w:rPr>
            </w:pPr>
            <w:r w:rsidRPr="00692A81">
              <w:rPr>
                <w:sz w:val="16"/>
                <w:szCs w:val="16"/>
              </w:rPr>
              <w:t>Trey Felton</w:t>
            </w:r>
          </w:p>
        </w:tc>
      </w:tr>
      <w:tr w:rsidR="001A760B" w14:paraId="63E52B6E" w14:textId="77777777" w:rsidTr="001434A0">
        <w:tc>
          <w:tcPr>
            <w:tcW w:w="1608" w:type="dxa"/>
          </w:tcPr>
          <w:p w14:paraId="672A23D8"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2009</w:t>
            </w:r>
          </w:p>
        </w:tc>
        <w:tc>
          <w:tcPr>
            <w:tcW w:w="912" w:type="dxa"/>
          </w:tcPr>
          <w:p w14:paraId="56AE03B0" w14:textId="77777777" w:rsidR="001A760B" w:rsidRPr="00692A81" w:rsidRDefault="001A760B" w:rsidP="001434A0">
            <w:pPr>
              <w:pStyle w:val="table"/>
              <w:rPr>
                <w:sz w:val="16"/>
                <w:szCs w:val="16"/>
              </w:rPr>
            </w:pPr>
            <w:r w:rsidRPr="00692A81">
              <w:rPr>
                <w:sz w:val="16"/>
                <w:szCs w:val="16"/>
              </w:rPr>
              <w:t>3.4</w:t>
            </w:r>
          </w:p>
        </w:tc>
        <w:tc>
          <w:tcPr>
            <w:tcW w:w="4410" w:type="dxa"/>
          </w:tcPr>
          <w:p w14:paraId="6CD05831" w14:textId="77777777" w:rsidR="001A760B" w:rsidRPr="00692A81" w:rsidRDefault="001A760B" w:rsidP="001434A0">
            <w:pPr>
              <w:pStyle w:val="table"/>
              <w:rPr>
                <w:sz w:val="16"/>
                <w:szCs w:val="16"/>
              </w:rPr>
            </w:pPr>
            <w:r w:rsidRPr="00692A81">
              <w:rPr>
                <w:sz w:val="16"/>
                <w:szCs w:val="16"/>
              </w:rPr>
              <w:t>Updates:</w:t>
            </w:r>
          </w:p>
          <w:p w14:paraId="0FD4472A" w14:textId="77777777" w:rsidR="001A760B" w:rsidRPr="00692A81" w:rsidRDefault="001A760B" w:rsidP="001434A0">
            <w:pPr>
              <w:pStyle w:val="table"/>
              <w:rPr>
                <w:sz w:val="16"/>
                <w:szCs w:val="16"/>
              </w:rPr>
            </w:pPr>
            <w:r w:rsidRPr="00692A81">
              <w:rPr>
                <w:sz w:val="16"/>
                <w:szCs w:val="16"/>
              </w:rPr>
              <w:t>Dual-tiered SLA metric for Retail Processing.  New graphs for outage windows.</w:t>
            </w:r>
          </w:p>
        </w:tc>
        <w:tc>
          <w:tcPr>
            <w:tcW w:w="2070" w:type="dxa"/>
          </w:tcPr>
          <w:p w14:paraId="5DBAD75E" w14:textId="77777777" w:rsidR="001A760B" w:rsidRPr="00692A81" w:rsidRDefault="001A760B" w:rsidP="001434A0">
            <w:pPr>
              <w:pStyle w:val="table"/>
              <w:rPr>
                <w:sz w:val="16"/>
                <w:szCs w:val="16"/>
              </w:rPr>
            </w:pPr>
            <w:r w:rsidRPr="00692A81">
              <w:rPr>
                <w:sz w:val="16"/>
                <w:szCs w:val="16"/>
              </w:rPr>
              <w:t>Trey Felton</w:t>
            </w:r>
          </w:p>
        </w:tc>
      </w:tr>
      <w:tr w:rsidR="001A760B" w14:paraId="366617B8" w14:textId="77777777" w:rsidTr="001434A0">
        <w:tc>
          <w:tcPr>
            <w:tcW w:w="1608" w:type="dxa"/>
          </w:tcPr>
          <w:p w14:paraId="69C00595" w14:textId="77777777" w:rsidR="001A760B" w:rsidRPr="00692A81" w:rsidRDefault="001A760B" w:rsidP="001434A0">
            <w:pPr>
              <w:pStyle w:val="table"/>
              <w:rPr>
                <w:sz w:val="16"/>
                <w:szCs w:val="16"/>
              </w:rPr>
            </w:pPr>
            <w:r w:rsidRPr="00692A81">
              <w:rPr>
                <w:sz w:val="16"/>
                <w:szCs w:val="16"/>
              </w:rPr>
              <w:t>Oct 10</w:t>
            </w:r>
            <w:r w:rsidRPr="00692A81">
              <w:rPr>
                <w:sz w:val="16"/>
                <w:szCs w:val="16"/>
                <w:vertAlign w:val="superscript"/>
              </w:rPr>
              <w:t>th</w:t>
            </w:r>
            <w:r w:rsidRPr="00692A81">
              <w:rPr>
                <w:sz w:val="16"/>
                <w:szCs w:val="16"/>
              </w:rPr>
              <w:t>, 2009</w:t>
            </w:r>
          </w:p>
        </w:tc>
        <w:tc>
          <w:tcPr>
            <w:tcW w:w="912" w:type="dxa"/>
          </w:tcPr>
          <w:p w14:paraId="06A3112E" w14:textId="77777777" w:rsidR="001A760B" w:rsidRPr="00692A81" w:rsidRDefault="001A760B" w:rsidP="001434A0">
            <w:pPr>
              <w:pStyle w:val="table"/>
              <w:rPr>
                <w:sz w:val="16"/>
                <w:szCs w:val="16"/>
              </w:rPr>
            </w:pPr>
            <w:r w:rsidRPr="00692A81">
              <w:rPr>
                <w:sz w:val="16"/>
                <w:szCs w:val="16"/>
              </w:rPr>
              <w:t>3.5</w:t>
            </w:r>
          </w:p>
        </w:tc>
        <w:tc>
          <w:tcPr>
            <w:tcW w:w="4410" w:type="dxa"/>
          </w:tcPr>
          <w:p w14:paraId="38D6C257" w14:textId="77777777" w:rsidR="001A760B" w:rsidRPr="00692A81" w:rsidRDefault="001A760B" w:rsidP="001434A0">
            <w:pPr>
              <w:pStyle w:val="table"/>
              <w:rPr>
                <w:sz w:val="16"/>
                <w:szCs w:val="16"/>
              </w:rPr>
            </w:pPr>
            <w:r w:rsidRPr="00692A81">
              <w:rPr>
                <w:sz w:val="16"/>
                <w:szCs w:val="16"/>
              </w:rPr>
              <w:t>TDTWG Updates to graph colors, wording in 2.1.2, and chart sizes</w:t>
            </w:r>
          </w:p>
        </w:tc>
        <w:tc>
          <w:tcPr>
            <w:tcW w:w="2070" w:type="dxa"/>
          </w:tcPr>
          <w:p w14:paraId="21EA5907" w14:textId="77777777" w:rsidR="001A760B" w:rsidRPr="00692A81" w:rsidRDefault="001A760B" w:rsidP="001434A0">
            <w:pPr>
              <w:pStyle w:val="table"/>
              <w:rPr>
                <w:sz w:val="16"/>
                <w:szCs w:val="16"/>
              </w:rPr>
            </w:pPr>
            <w:r w:rsidRPr="00692A81">
              <w:rPr>
                <w:sz w:val="16"/>
                <w:szCs w:val="16"/>
              </w:rPr>
              <w:t>TDTWG</w:t>
            </w:r>
          </w:p>
        </w:tc>
      </w:tr>
      <w:tr w:rsidR="001A760B" w14:paraId="6E147F43" w14:textId="77777777" w:rsidTr="001434A0">
        <w:tc>
          <w:tcPr>
            <w:tcW w:w="1608" w:type="dxa"/>
          </w:tcPr>
          <w:p w14:paraId="05A8ADD6" w14:textId="77777777" w:rsidR="001A760B" w:rsidRPr="00692A81" w:rsidRDefault="001A760B" w:rsidP="001434A0">
            <w:pPr>
              <w:pStyle w:val="table"/>
              <w:rPr>
                <w:sz w:val="16"/>
                <w:szCs w:val="16"/>
              </w:rPr>
            </w:pPr>
            <w:r w:rsidRPr="00692A81">
              <w:rPr>
                <w:sz w:val="16"/>
                <w:szCs w:val="16"/>
              </w:rPr>
              <w:t>Nov 2</w:t>
            </w:r>
            <w:r w:rsidRPr="00692A81">
              <w:rPr>
                <w:sz w:val="16"/>
                <w:szCs w:val="16"/>
                <w:vertAlign w:val="superscript"/>
              </w:rPr>
              <w:t>nd</w:t>
            </w:r>
            <w:r w:rsidRPr="00692A81">
              <w:rPr>
                <w:sz w:val="16"/>
                <w:szCs w:val="16"/>
              </w:rPr>
              <w:t>, 2009</w:t>
            </w:r>
          </w:p>
        </w:tc>
        <w:tc>
          <w:tcPr>
            <w:tcW w:w="912" w:type="dxa"/>
          </w:tcPr>
          <w:p w14:paraId="3321A2DD" w14:textId="77777777" w:rsidR="001A760B" w:rsidRPr="00692A81" w:rsidRDefault="001A760B" w:rsidP="001434A0">
            <w:pPr>
              <w:pStyle w:val="table"/>
              <w:rPr>
                <w:sz w:val="16"/>
                <w:szCs w:val="16"/>
              </w:rPr>
            </w:pPr>
            <w:r w:rsidRPr="00692A81">
              <w:rPr>
                <w:sz w:val="16"/>
                <w:szCs w:val="16"/>
              </w:rPr>
              <w:t>3.6</w:t>
            </w:r>
          </w:p>
        </w:tc>
        <w:tc>
          <w:tcPr>
            <w:tcW w:w="4410" w:type="dxa"/>
          </w:tcPr>
          <w:p w14:paraId="2C71D400" w14:textId="77777777" w:rsidR="001A760B" w:rsidRPr="00692A81" w:rsidRDefault="001A760B" w:rsidP="001434A0">
            <w:pPr>
              <w:pStyle w:val="table"/>
              <w:rPr>
                <w:sz w:val="16"/>
                <w:szCs w:val="16"/>
              </w:rPr>
            </w:pPr>
            <w:r w:rsidRPr="00692A81">
              <w:rPr>
                <w:sz w:val="16"/>
                <w:szCs w:val="16"/>
              </w:rPr>
              <w:t>Updated definitions based on feedback from TDTWG.  Updated MT verbiage section 2.2.3. Updates Outage definitions.  Corrected error in Availability calculations for Retail.</w:t>
            </w:r>
          </w:p>
        </w:tc>
        <w:tc>
          <w:tcPr>
            <w:tcW w:w="2070" w:type="dxa"/>
          </w:tcPr>
          <w:p w14:paraId="25DEC411" w14:textId="77777777" w:rsidR="001A760B" w:rsidRPr="00692A81" w:rsidRDefault="001A760B" w:rsidP="001434A0">
            <w:pPr>
              <w:pStyle w:val="table"/>
              <w:rPr>
                <w:sz w:val="16"/>
                <w:szCs w:val="16"/>
              </w:rPr>
            </w:pPr>
            <w:r w:rsidRPr="00692A81">
              <w:rPr>
                <w:sz w:val="16"/>
                <w:szCs w:val="16"/>
              </w:rPr>
              <w:t>Trey Felton</w:t>
            </w:r>
          </w:p>
        </w:tc>
      </w:tr>
      <w:tr w:rsidR="001A760B" w14:paraId="26F27D50" w14:textId="77777777" w:rsidTr="001434A0">
        <w:tc>
          <w:tcPr>
            <w:tcW w:w="1608" w:type="dxa"/>
          </w:tcPr>
          <w:p w14:paraId="23632B4C" w14:textId="77777777" w:rsidR="001A760B" w:rsidRPr="00692A81" w:rsidRDefault="001A760B" w:rsidP="001434A0">
            <w:pPr>
              <w:pStyle w:val="table"/>
              <w:rPr>
                <w:sz w:val="16"/>
                <w:szCs w:val="16"/>
              </w:rPr>
            </w:pPr>
            <w:r w:rsidRPr="00692A81">
              <w:rPr>
                <w:sz w:val="16"/>
                <w:szCs w:val="16"/>
              </w:rPr>
              <w:t>Nov 5</w:t>
            </w:r>
            <w:r w:rsidRPr="00692A81">
              <w:rPr>
                <w:sz w:val="16"/>
                <w:szCs w:val="16"/>
                <w:vertAlign w:val="superscript"/>
              </w:rPr>
              <w:t>th</w:t>
            </w:r>
            <w:r w:rsidRPr="00692A81">
              <w:rPr>
                <w:sz w:val="16"/>
                <w:szCs w:val="16"/>
              </w:rPr>
              <w:t>, 2009</w:t>
            </w:r>
          </w:p>
        </w:tc>
        <w:tc>
          <w:tcPr>
            <w:tcW w:w="912" w:type="dxa"/>
          </w:tcPr>
          <w:p w14:paraId="2E80C320" w14:textId="77777777" w:rsidR="001A760B" w:rsidRPr="00692A81" w:rsidRDefault="001A760B" w:rsidP="001434A0">
            <w:pPr>
              <w:pStyle w:val="table"/>
              <w:rPr>
                <w:sz w:val="16"/>
                <w:szCs w:val="16"/>
              </w:rPr>
            </w:pPr>
            <w:r w:rsidRPr="00692A81">
              <w:rPr>
                <w:sz w:val="16"/>
                <w:szCs w:val="16"/>
              </w:rPr>
              <w:t>3.7</w:t>
            </w:r>
          </w:p>
        </w:tc>
        <w:tc>
          <w:tcPr>
            <w:tcW w:w="4410" w:type="dxa"/>
          </w:tcPr>
          <w:p w14:paraId="1CCA652A" w14:textId="77777777" w:rsidR="001A760B" w:rsidRPr="00692A81" w:rsidRDefault="001A760B" w:rsidP="001434A0">
            <w:pPr>
              <w:pStyle w:val="table"/>
              <w:rPr>
                <w:sz w:val="16"/>
                <w:szCs w:val="16"/>
              </w:rPr>
            </w:pPr>
            <w:r w:rsidRPr="00692A81">
              <w:rPr>
                <w:sz w:val="16"/>
                <w:szCs w:val="16"/>
              </w:rPr>
              <w:t>TDTWG Updates: revised outage definition.</w:t>
            </w:r>
          </w:p>
        </w:tc>
        <w:tc>
          <w:tcPr>
            <w:tcW w:w="2070" w:type="dxa"/>
          </w:tcPr>
          <w:p w14:paraId="1B97BB20" w14:textId="77777777" w:rsidR="001A760B" w:rsidRPr="00692A81" w:rsidRDefault="001A760B" w:rsidP="001434A0">
            <w:pPr>
              <w:pStyle w:val="table"/>
              <w:rPr>
                <w:sz w:val="16"/>
                <w:szCs w:val="16"/>
              </w:rPr>
            </w:pPr>
            <w:r w:rsidRPr="00692A81">
              <w:rPr>
                <w:sz w:val="16"/>
                <w:szCs w:val="16"/>
              </w:rPr>
              <w:t>Trey Felton</w:t>
            </w:r>
          </w:p>
        </w:tc>
      </w:tr>
      <w:tr w:rsidR="001A760B" w14:paraId="4D6CE8F4" w14:textId="77777777" w:rsidTr="001434A0">
        <w:tc>
          <w:tcPr>
            <w:tcW w:w="1608" w:type="dxa"/>
          </w:tcPr>
          <w:p w14:paraId="3FBE32DD" w14:textId="77777777" w:rsidR="001A760B" w:rsidRPr="00692A81" w:rsidRDefault="001A760B" w:rsidP="001434A0">
            <w:pPr>
              <w:pStyle w:val="table"/>
              <w:rPr>
                <w:sz w:val="16"/>
                <w:szCs w:val="16"/>
              </w:rPr>
            </w:pPr>
            <w:r w:rsidRPr="00692A81">
              <w:rPr>
                <w:sz w:val="16"/>
                <w:szCs w:val="16"/>
              </w:rPr>
              <w:t>Nov 13</w:t>
            </w:r>
            <w:r w:rsidRPr="00692A81">
              <w:rPr>
                <w:sz w:val="16"/>
                <w:szCs w:val="16"/>
                <w:vertAlign w:val="superscript"/>
              </w:rPr>
              <w:t>th</w:t>
            </w:r>
            <w:r w:rsidRPr="00692A81">
              <w:rPr>
                <w:sz w:val="16"/>
                <w:szCs w:val="16"/>
              </w:rPr>
              <w:t>, 2009</w:t>
            </w:r>
          </w:p>
        </w:tc>
        <w:tc>
          <w:tcPr>
            <w:tcW w:w="912" w:type="dxa"/>
          </w:tcPr>
          <w:p w14:paraId="7EB22917" w14:textId="77777777" w:rsidR="001A760B" w:rsidRPr="00692A81" w:rsidRDefault="001A760B" w:rsidP="001434A0">
            <w:pPr>
              <w:pStyle w:val="table"/>
              <w:rPr>
                <w:sz w:val="16"/>
                <w:szCs w:val="16"/>
              </w:rPr>
            </w:pPr>
            <w:r w:rsidRPr="00692A81">
              <w:rPr>
                <w:sz w:val="16"/>
                <w:szCs w:val="16"/>
              </w:rPr>
              <w:t>3.8</w:t>
            </w:r>
          </w:p>
        </w:tc>
        <w:tc>
          <w:tcPr>
            <w:tcW w:w="4410" w:type="dxa"/>
          </w:tcPr>
          <w:p w14:paraId="13DF4B46" w14:textId="77777777" w:rsidR="001A760B" w:rsidRPr="00692A81" w:rsidRDefault="001A760B" w:rsidP="001434A0">
            <w:pPr>
              <w:pStyle w:val="table"/>
              <w:rPr>
                <w:sz w:val="16"/>
                <w:szCs w:val="16"/>
              </w:rPr>
            </w:pPr>
            <w:r w:rsidRPr="00692A81">
              <w:rPr>
                <w:sz w:val="16"/>
                <w:szCs w:val="16"/>
              </w:rPr>
              <w:t>Changed 20% to 15% in outage definition</w:t>
            </w:r>
          </w:p>
        </w:tc>
        <w:tc>
          <w:tcPr>
            <w:tcW w:w="2070" w:type="dxa"/>
          </w:tcPr>
          <w:p w14:paraId="78576FE7" w14:textId="77777777" w:rsidR="001A760B" w:rsidRPr="00692A81" w:rsidRDefault="001A760B" w:rsidP="001434A0">
            <w:pPr>
              <w:pStyle w:val="table"/>
              <w:rPr>
                <w:sz w:val="16"/>
                <w:szCs w:val="16"/>
              </w:rPr>
            </w:pPr>
            <w:r w:rsidRPr="00692A81">
              <w:rPr>
                <w:sz w:val="16"/>
                <w:szCs w:val="16"/>
              </w:rPr>
              <w:t>Trey Felton</w:t>
            </w:r>
          </w:p>
        </w:tc>
      </w:tr>
      <w:tr w:rsidR="001A760B" w14:paraId="081324A5" w14:textId="77777777" w:rsidTr="001434A0">
        <w:tc>
          <w:tcPr>
            <w:tcW w:w="1608" w:type="dxa"/>
          </w:tcPr>
          <w:p w14:paraId="6631B22E" w14:textId="77777777" w:rsidR="001A760B" w:rsidRPr="00692A81" w:rsidRDefault="001A760B" w:rsidP="001434A0">
            <w:pPr>
              <w:pStyle w:val="table"/>
              <w:rPr>
                <w:sz w:val="16"/>
                <w:szCs w:val="16"/>
              </w:rPr>
            </w:pPr>
            <w:r w:rsidRPr="00692A81">
              <w:rPr>
                <w:sz w:val="16"/>
                <w:szCs w:val="16"/>
              </w:rPr>
              <w:t>Dec 2</w:t>
            </w:r>
            <w:r w:rsidRPr="00692A81">
              <w:rPr>
                <w:sz w:val="16"/>
                <w:szCs w:val="16"/>
                <w:vertAlign w:val="superscript"/>
              </w:rPr>
              <w:t>nd</w:t>
            </w:r>
            <w:r w:rsidRPr="00692A81">
              <w:rPr>
                <w:sz w:val="16"/>
                <w:szCs w:val="16"/>
              </w:rPr>
              <w:t>, 2009</w:t>
            </w:r>
          </w:p>
        </w:tc>
        <w:tc>
          <w:tcPr>
            <w:tcW w:w="912" w:type="dxa"/>
          </w:tcPr>
          <w:p w14:paraId="1B8D6AE0" w14:textId="77777777" w:rsidR="001A760B" w:rsidRPr="00692A81" w:rsidRDefault="001A760B" w:rsidP="001434A0">
            <w:pPr>
              <w:pStyle w:val="table"/>
              <w:rPr>
                <w:sz w:val="16"/>
                <w:szCs w:val="16"/>
              </w:rPr>
            </w:pPr>
            <w:r w:rsidRPr="00692A81">
              <w:rPr>
                <w:sz w:val="16"/>
                <w:szCs w:val="16"/>
              </w:rPr>
              <w:t>3.9</w:t>
            </w:r>
          </w:p>
        </w:tc>
        <w:tc>
          <w:tcPr>
            <w:tcW w:w="4410" w:type="dxa"/>
          </w:tcPr>
          <w:p w14:paraId="1B49D6E3" w14:textId="77777777" w:rsidR="001A760B" w:rsidRPr="00692A81" w:rsidRDefault="001A760B" w:rsidP="001434A0">
            <w:pPr>
              <w:pStyle w:val="table"/>
              <w:rPr>
                <w:sz w:val="16"/>
                <w:szCs w:val="16"/>
              </w:rPr>
            </w:pPr>
            <w:r w:rsidRPr="00692A81">
              <w:rPr>
                <w:sz w:val="16"/>
                <w:szCs w:val="16"/>
              </w:rPr>
              <w:t>Review by TDTWG; minor changes</w:t>
            </w:r>
          </w:p>
        </w:tc>
        <w:tc>
          <w:tcPr>
            <w:tcW w:w="2070" w:type="dxa"/>
          </w:tcPr>
          <w:p w14:paraId="7AC58F30" w14:textId="77777777" w:rsidR="001A760B" w:rsidRPr="00692A81" w:rsidRDefault="001A760B" w:rsidP="001434A0">
            <w:pPr>
              <w:pStyle w:val="table"/>
              <w:rPr>
                <w:sz w:val="16"/>
                <w:szCs w:val="16"/>
              </w:rPr>
            </w:pPr>
            <w:r w:rsidRPr="00692A81">
              <w:rPr>
                <w:sz w:val="16"/>
                <w:szCs w:val="16"/>
              </w:rPr>
              <w:t>TDTWG</w:t>
            </w:r>
          </w:p>
        </w:tc>
      </w:tr>
      <w:tr w:rsidR="001A760B" w14:paraId="78162833" w14:textId="77777777" w:rsidTr="001434A0">
        <w:tc>
          <w:tcPr>
            <w:tcW w:w="1608" w:type="dxa"/>
          </w:tcPr>
          <w:p w14:paraId="61717953" w14:textId="77777777" w:rsidR="001A760B" w:rsidRPr="00692A81" w:rsidRDefault="001A760B" w:rsidP="001434A0">
            <w:pPr>
              <w:pStyle w:val="table"/>
              <w:rPr>
                <w:sz w:val="16"/>
                <w:szCs w:val="16"/>
              </w:rPr>
            </w:pPr>
            <w:r w:rsidRPr="00692A81">
              <w:rPr>
                <w:sz w:val="16"/>
                <w:szCs w:val="16"/>
              </w:rPr>
              <w:t>Dec 9</w:t>
            </w:r>
            <w:r w:rsidRPr="00692A81">
              <w:rPr>
                <w:sz w:val="16"/>
                <w:szCs w:val="16"/>
                <w:vertAlign w:val="superscript"/>
              </w:rPr>
              <w:t>th</w:t>
            </w:r>
            <w:r w:rsidRPr="00692A81">
              <w:rPr>
                <w:sz w:val="16"/>
                <w:szCs w:val="16"/>
              </w:rPr>
              <w:t>, 2009</w:t>
            </w:r>
          </w:p>
        </w:tc>
        <w:tc>
          <w:tcPr>
            <w:tcW w:w="912" w:type="dxa"/>
          </w:tcPr>
          <w:p w14:paraId="59484582" w14:textId="77777777" w:rsidR="001A760B" w:rsidRPr="00692A81" w:rsidRDefault="001A760B" w:rsidP="001434A0">
            <w:pPr>
              <w:pStyle w:val="table"/>
              <w:rPr>
                <w:sz w:val="16"/>
                <w:szCs w:val="16"/>
              </w:rPr>
            </w:pPr>
            <w:r w:rsidRPr="00692A81">
              <w:rPr>
                <w:sz w:val="16"/>
                <w:szCs w:val="16"/>
              </w:rPr>
              <w:t>4.0</w:t>
            </w:r>
          </w:p>
        </w:tc>
        <w:tc>
          <w:tcPr>
            <w:tcW w:w="4410" w:type="dxa"/>
          </w:tcPr>
          <w:p w14:paraId="449F7CB2"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357F84CB" w14:textId="77777777" w:rsidR="001A760B" w:rsidRPr="00692A81" w:rsidRDefault="001A760B" w:rsidP="001434A0">
            <w:pPr>
              <w:pStyle w:val="table"/>
              <w:rPr>
                <w:sz w:val="16"/>
                <w:szCs w:val="16"/>
              </w:rPr>
            </w:pPr>
            <w:r w:rsidRPr="00692A81">
              <w:rPr>
                <w:sz w:val="16"/>
                <w:szCs w:val="16"/>
              </w:rPr>
              <w:t>RMS</w:t>
            </w:r>
          </w:p>
        </w:tc>
      </w:tr>
      <w:tr w:rsidR="001A760B" w14:paraId="001F2ABB" w14:textId="77777777" w:rsidTr="001434A0">
        <w:tc>
          <w:tcPr>
            <w:tcW w:w="1608" w:type="dxa"/>
          </w:tcPr>
          <w:p w14:paraId="05111F2C"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2010</w:t>
            </w:r>
          </w:p>
        </w:tc>
        <w:tc>
          <w:tcPr>
            <w:tcW w:w="912" w:type="dxa"/>
          </w:tcPr>
          <w:p w14:paraId="7CE58B29" w14:textId="77777777" w:rsidR="001A760B" w:rsidRPr="00692A81" w:rsidRDefault="001A760B" w:rsidP="001434A0">
            <w:pPr>
              <w:pStyle w:val="table"/>
              <w:rPr>
                <w:sz w:val="16"/>
                <w:szCs w:val="16"/>
              </w:rPr>
            </w:pPr>
            <w:r w:rsidRPr="00692A81">
              <w:rPr>
                <w:sz w:val="16"/>
                <w:szCs w:val="16"/>
              </w:rPr>
              <w:t>4.1</w:t>
            </w:r>
          </w:p>
        </w:tc>
        <w:tc>
          <w:tcPr>
            <w:tcW w:w="4410" w:type="dxa"/>
          </w:tcPr>
          <w:p w14:paraId="0D189C3C" w14:textId="77777777" w:rsidR="001A760B" w:rsidRPr="00692A81" w:rsidRDefault="001A760B" w:rsidP="001434A0">
            <w:pPr>
              <w:pStyle w:val="table"/>
              <w:rPr>
                <w:sz w:val="16"/>
                <w:szCs w:val="16"/>
              </w:rPr>
            </w:pPr>
            <w:r w:rsidRPr="00692A81">
              <w:rPr>
                <w:sz w:val="16"/>
                <w:szCs w:val="16"/>
              </w:rPr>
              <w:t xml:space="preserve">Updates for 2011 </w:t>
            </w:r>
            <w:r w:rsidRPr="00BD6A57">
              <w:rPr>
                <w:sz w:val="16"/>
                <w:szCs w:val="16"/>
              </w:rPr>
              <w:t>–</w:t>
            </w:r>
            <w:r w:rsidRPr="00692A81">
              <w:rPr>
                <w:sz w:val="16"/>
                <w:szCs w:val="16"/>
              </w:rPr>
              <w:t xml:space="preserve"> new maintenance outage schedule, performance and availability monitoring changes, scope not changed.</w:t>
            </w:r>
          </w:p>
        </w:tc>
        <w:tc>
          <w:tcPr>
            <w:tcW w:w="2070" w:type="dxa"/>
          </w:tcPr>
          <w:p w14:paraId="042E527D" w14:textId="77777777" w:rsidR="001A760B" w:rsidRPr="00692A81" w:rsidRDefault="001A760B" w:rsidP="001434A0">
            <w:pPr>
              <w:pStyle w:val="table"/>
              <w:rPr>
                <w:sz w:val="16"/>
                <w:szCs w:val="16"/>
              </w:rPr>
            </w:pPr>
            <w:r w:rsidRPr="00692A81">
              <w:rPr>
                <w:sz w:val="16"/>
                <w:szCs w:val="16"/>
              </w:rPr>
              <w:t>Trey Felton</w:t>
            </w:r>
          </w:p>
        </w:tc>
      </w:tr>
      <w:tr w:rsidR="001A760B" w14:paraId="76A738B7" w14:textId="77777777" w:rsidTr="001434A0">
        <w:tc>
          <w:tcPr>
            <w:tcW w:w="1608" w:type="dxa"/>
          </w:tcPr>
          <w:p w14:paraId="46B6E694" w14:textId="77777777" w:rsidR="001A760B" w:rsidRPr="00692A81" w:rsidRDefault="001A760B" w:rsidP="001434A0">
            <w:pPr>
              <w:pStyle w:val="table"/>
              <w:rPr>
                <w:sz w:val="16"/>
                <w:szCs w:val="16"/>
              </w:rPr>
            </w:pPr>
            <w:r w:rsidRPr="00692A81">
              <w:rPr>
                <w:sz w:val="16"/>
                <w:szCs w:val="16"/>
              </w:rPr>
              <w:t>Aug 1</w:t>
            </w:r>
            <w:r w:rsidRPr="00692A81">
              <w:rPr>
                <w:sz w:val="16"/>
                <w:szCs w:val="16"/>
                <w:vertAlign w:val="superscript"/>
              </w:rPr>
              <w:t>st</w:t>
            </w:r>
            <w:r w:rsidRPr="00692A81">
              <w:rPr>
                <w:sz w:val="16"/>
                <w:szCs w:val="16"/>
              </w:rPr>
              <w:t>, 2011</w:t>
            </w:r>
          </w:p>
        </w:tc>
        <w:tc>
          <w:tcPr>
            <w:tcW w:w="912" w:type="dxa"/>
          </w:tcPr>
          <w:p w14:paraId="71B8A0C5" w14:textId="77777777" w:rsidR="001A760B" w:rsidRPr="00692A81" w:rsidRDefault="001A760B" w:rsidP="001434A0">
            <w:pPr>
              <w:pStyle w:val="table"/>
              <w:rPr>
                <w:sz w:val="16"/>
                <w:szCs w:val="16"/>
              </w:rPr>
            </w:pPr>
            <w:r w:rsidRPr="00692A81">
              <w:rPr>
                <w:sz w:val="16"/>
                <w:szCs w:val="16"/>
              </w:rPr>
              <w:t>5.0</w:t>
            </w:r>
          </w:p>
        </w:tc>
        <w:tc>
          <w:tcPr>
            <w:tcW w:w="4410" w:type="dxa"/>
          </w:tcPr>
          <w:p w14:paraId="52FC8819" w14:textId="77777777" w:rsidR="001A760B" w:rsidRPr="00692A81" w:rsidRDefault="001A760B" w:rsidP="001434A0">
            <w:pPr>
              <w:pStyle w:val="table"/>
              <w:rPr>
                <w:sz w:val="16"/>
                <w:szCs w:val="16"/>
              </w:rPr>
            </w:pPr>
            <w:r w:rsidRPr="00692A81">
              <w:rPr>
                <w:sz w:val="16"/>
                <w:szCs w:val="16"/>
              </w:rPr>
              <w:t xml:space="preserve">Updates for 2012 </w:t>
            </w:r>
            <w:r w:rsidRPr="00BD6A57">
              <w:rPr>
                <w:sz w:val="16"/>
                <w:szCs w:val="16"/>
              </w:rPr>
              <w:t>–</w:t>
            </w:r>
            <w:r w:rsidRPr="00692A81">
              <w:rPr>
                <w:sz w:val="16"/>
                <w:szCs w:val="16"/>
              </w:rPr>
              <w:t xml:space="preserve"> added Release windows (same as prior to Nodal Go-Live, changed core hours SLA target.</w:t>
            </w:r>
          </w:p>
        </w:tc>
        <w:tc>
          <w:tcPr>
            <w:tcW w:w="2070" w:type="dxa"/>
          </w:tcPr>
          <w:p w14:paraId="3CFDFB87" w14:textId="77777777" w:rsidR="001A760B" w:rsidRPr="00692A81" w:rsidRDefault="001A760B" w:rsidP="001434A0">
            <w:pPr>
              <w:pStyle w:val="table"/>
              <w:rPr>
                <w:sz w:val="16"/>
                <w:szCs w:val="16"/>
              </w:rPr>
            </w:pPr>
            <w:r w:rsidRPr="00692A81">
              <w:rPr>
                <w:sz w:val="16"/>
                <w:szCs w:val="16"/>
              </w:rPr>
              <w:t>Trey Felton</w:t>
            </w:r>
          </w:p>
        </w:tc>
      </w:tr>
      <w:tr w:rsidR="001A760B" w14:paraId="71732472" w14:textId="77777777" w:rsidTr="001434A0">
        <w:tc>
          <w:tcPr>
            <w:tcW w:w="1608" w:type="dxa"/>
          </w:tcPr>
          <w:p w14:paraId="0837BA0C" w14:textId="77777777" w:rsidR="001A760B" w:rsidRPr="00692A81" w:rsidRDefault="001A760B" w:rsidP="001434A0">
            <w:pPr>
              <w:pStyle w:val="table"/>
              <w:rPr>
                <w:sz w:val="16"/>
                <w:szCs w:val="16"/>
              </w:rPr>
            </w:pPr>
            <w:r w:rsidRPr="00692A81">
              <w:rPr>
                <w:sz w:val="16"/>
                <w:szCs w:val="16"/>
              </w:rPr>
              <w:t>Sept 3</w:t>
            </w:r>
            <w:r w:rsidRPr="00692A81">
              <w:rPr>
                <w:sz w:val="16"/>
                <w:szCs w:val="16"/>
                <w:vertAlign w:val="superscript"/>
              </w:rPr>
              <w:t>rd</w:t>
            </w:r>
            <w:r w:rsidRPr="00692A81">
              <w:rPr>
                <w:sz w:val="16"/>
                <w:szCs w:val="16"/>
              </w:rPr>
              <w:t>, 2011</w:t>
            </w:r>
          </w:p>
        </w:tc>
        <w:tc>
          <w:tcPr>
            <w:tcW w:w="912" w:type="dxa"/>
          </w:tcPr>
          <w:p w14:paraId="5CE911AF" w14:textId="77777777" w:rsidR="001A760B" w:rsidRPr="00692A81" w:rsidRDefault="001A760B" w:rsidP="001434A0">
            <w:pPr>
              <w:pStyle w:val="table"/>
              <w:rPr>
                <w:sz w:val="16"/>
                <w:szCs w:val="16"/>
              </w:rPr>
            </w:pPr>
            <w:r w:rsidRPr="00692A81">
              <w:rPr>
                <w:sz w:val="16"/>
                <w:szCs w:val="16"/>
              </w:rPr>
              <w:t>5.1</w:t>
            </w:r>
          </w:p>
        </w:tc>
        <w:tc>
          <w:tcPr>
            <w:tcW w:w="4410" w:type="dxa"/>
          </w:tcPr>
          <w:p w14:paraId="745850AB" w14:textId="77777777" w:rsidR="001A760B" w:rsidRPr="00692A81" w:rsidRDefault="001A760B" w:rsidP="001434A0">
            <w:pPr>
              <w:pStyle w:val="table"/>
              <w:rPr>
                <w:sz w:val="16"/>
                <w:szCs w:val="16"/>
              </w:rPr>
            </w:pPr>
            <w:r w:rsidRPr="00692A81">
              <w:rPr>
                <w:sz w:val="16"/>
                <w:szCs w:val="16"/>
              </w:rPr>
              <w:t>Updated 2.1.2, 2.2.2, and 4.0</w:t>
            </w:r>
          </w:p>
        </w:tc>
        <w:tc>
          <w:tcPr>
            <w:tcW w:w="2070" w:type="dxa"/>
          </w:tcPr>
          <w:p w14:paraId="7B1BB81D" w14:textId="77777777" w:rsidR="001A760B" w:rsidRPr="00692A81" w:rsidRDefault="001A760B" w:rsidP="001434A0">
            <w:pPr>
              <w:pStyle w:val="table"/>
              <w:rPr>
                <w:sz w:val="16"/>
                <w:szCs w:val="16"/>
              </w:rPr>
            </w:pPr>
            <w:r w:rsidRPr="00692A81">
              <w:rPr>
                <w:sz w:val="16"/>
                <w:szCs w:val="16"/>
              </w:rPr>
              <w:t>Trey Felton</w:t>
            </w:r>
          </w:p>
        </w:tc>
      </w:tr>
      <w:tr w:rsidR="001A760B" w14:paraId="42AB2AE5" w14:textId="77777777" w:rsidTr="001434A0">
        <w:tc>
          <w:tcPr>
            <w:tcW w:w="1608" w:type="dxa"/>
          </w:tcPr>
          <w:p w14:paraId="694A299D" w14:textId="77777777" w:rsidR="001A760B" w:rsidRPr="00692A81" w:rsidRDefault="001A760B" w:rsidP="001434A0">
            <w:pPr>
              <w:pStyle w:val="table"/>
              <w:rPr>
                <w:sz w:val="16"/>
                <w:szCs w:val="16"/>
              </w:rPr>
            </w:pPr>
            <w:r w:rsidRPr="00692A81">
              <w:rPr>
                <w:sz w:val="16"/>
                <w:szCs w:val="16"/>
              </w:rPr>
              <w:t>Oct 3</w:t>
            </w:r>
            <w:r w:rsidRPr="00692A81">
              <w:rPr>
                <w:sz w:val="16"/>
                <w:szCs w:val="16"/>
                <w:vertAlign w:val="superscript"/>
              </w:rPr>
              <w:t>rd</w:t>
            </w:r>
            <w:r w:rsidRPr="00692A81">
              <w:rPr>
                <w:sz w:val="16"/>
                <w:szCs w:val="16"/>
              </w:rPr>
              <w:t>, 2012</w:t>
            </w:r>
          </w:p>
        </w:tc>
        <w:tc>
          <w:tcPr>
            <w:tcW w:w="912" w:type="dxa"/>
          </w:tcPr>
          <w:p w14:paraId="5D2B6425" w14:textId="77777777" w:rsidR="001A760B" w:rsidRPr="00692A81" w:rsidRDefault="001A760B" w:rsidP="001434A0">
            <w:pPr>
              <w:pStyle w:val="table"/>
              <w:rPr>
                <w:sz w:val="16"/>
                <w:szCs w:val="16"/>
              </w:rPr>
            </w:pPr>
            <w:r w:rsidRPr="00692A81">
              <w:rPr>
                <w:sz w:val="16"/>
                <w:szCs w:val="16"/>
              </w:rPr>
              <w:t>6.0</w:t>
            </w:r>
          </w:p>
        </w:tc>
        <w:tc>
          <w:tcPr>
            <w:tcW w:w="4410" w:type="dxa"/>
          </w:tcPr>
          <w:p w14:paraId="64ADBFCC" w14:textId="77777777" w:rsidR="001A760B" w:rsidRPr="00692A81" w:rsidRDefault="001A760B" w:rsidP="00BA3A23">
            <w:pPr>
              <w:pStyle w:val="table"/>
              <w:rPr>
                <w:sz w:val="16"/>
                <w:szCs w:val="16"/>
              </w:rPr>
            </w:pPr>
            <w:r w:rsidRPr="00692A81">
              <w:rPr>
                <w:sz w:val="16"/>
                <w:szCs w:val="16"/>
              </w:rPr>
              <w:t xml:space="preserve">Revised Sec 2.1.1, updated outage/release windows and added 2013 calendar, removed references to TXSET4.0 implementation and Windows 7 Browser support </w:t>
            </w:r>
          </w:p>
        </w:tc>
        <w:tc>
          <w:tcPr>
            <w:tcW w:w="2070" w:type="dxa"/>
          </w:tcPr>
          <w:p w14:paraId="78A3E593" w14:textId="77777777" w:rsidR="001A760B" w:rsidRPr="00692A81" w:rsidRDefault="001A760B" w:rsidP="001434A0">
            <w:pPr>
              <w:pStyle w:val="table"/>
              <w:rPr>
                <w:sz w:val="16"/>
                <w:szCs w:val="16"/>
              </w:rPr>
            </w:pPr>
            <w:r w:rsidRPr="00692A81">
              <w:rPr>
                <w:sz w:val="16"/>
                <w:szCs w:val="16"/>
              </w:rPr>
              <w:t>Trey Felton</w:t>
            </w:r>
          </w:p>
        </w:tc>
      </w:tr>
      <w:tr w:rsidR="001A760B" w14:paraId="66B15C9F" w14:textId="77777777" w:rsidTr="001434A0">
        <w:tc>
          <w:tcPr>
            <w:tcW w:w="1608" w:type="dxa"/>
          </w:tcPr>
          <w:p w14:paraId="3B995BA6" w14:textId="77777777" w:rsidR="001A760B" w:rsidRPr="00692A81" w:rsidRDefault="001A760B" w:rsidP="001434A0">
            <w:pPr>
              <w:pStyle w:val="table"/>
              <w:rPr>
                <w:sz w:val="16"/>
                <w:szCs w:val="16"/>
              </w:rPr>
            </w:pPr>
            <w:r w:rsidRPr="00692A81">
              <w:rPr>
                <w:sz w:val="16"/>
                <w:szCs w:val="16"/>
              </w:rPr>
              <w:t>Nov 7</w:t>
            </w:r>
            <w:r w:rsidRPr="00692A81">
              <w:rPr>
                <w:sz w:val="16"/>
                <w:szCs w:val="16"/>
                <w:vertAlign w:val="superscript"/>
              </w:rPr>
              <w:t>th</w:t>
            </w:r>
            <w:r w:rsidRPr="00692A81">
              <w:rPr>
                <w:sz w:val="16"/>
                <w:szCs w:val="16"/>
              </w:rPr>
              <w:t>, 2012</w:t>
            </w:r>
          </w:p>
        </w:tc>
        <w:tc>
          <w:tcPr>
            <w:tcW w:w="912" w:type="dxa"/>
          </w:tcPr>
          <w:p w14:paraId="055DBB96" w14:textId="77777777" w:rsidR="001A760B" w:rsidRPr="00692A81" w:rsidRDefault="001A760B" w:rsidP="001434A0">
            <w:pPr>
              <w:pStyle w:val="table"/>
              <w:rPr>
                <w:sz w:val="16"/>
                <w:szCs w:val="16"/>
              </w:rPr>
            </w:pPr>
            <w:r w:rsidRPr="00692A81">
              <w:rPr>
                <w:sz w:val="16"/>
                <w:szCs w:val="16"/>
              </w:rPr>
              <w:t>6.1</w:t>
            </w:r>
          </w:p>
        </w:tc>
        <w:tc>
          <w:tcPr>
            <w:tcW w:w="4410" w:type="dxa"/>
          </w:tcPr>
          <w:p w14:paraId="77F21985" w14:textId="77777777" w:rsidR="001A760B" w:rsidRPr="00692A81" w:rsidRDefault="001A760B" w:rsidP="001434A0">
            <w:pPr>
              <w:pStyle w:val="table"/>
              <w:rPr>
                <w:sz w:val="16"/>
                <w:szCs w:val="16"/>
              </w:rPr>
            </w:pPr>
            <w:r w:rsidRPr="00692A81">
              <w:rPr>
                <w:sz w:val="16"/>
                <w:szCs w:val="16"/>
              </w:rPr>
              <w:t>2013 Draft SLA to TDTWG</w:t>
            </w:r>
          </w:p>
        </w:tc>
        <w:tc>
          <w:tcPr>
            <w:tcW w:w="2070" w:type="dxa"/>
          </w:tcPr>
          <w:p w14:paraId="1DC9EDB8" w14:textId="77777777" w:rsidR="001A760B" w:rsidRPr="00692A81" w:rsidRDefault="001A760B" w:rsidP="001434A0">
            <w:pPr>
              <w:pStyle w:val="table"/>
              <w:rPr>
                <w:sz w:val="16"/>
                <w:szCs w:val="16"/>
              </w:rPr>
            </w:pPr>
            <w:r w:rsidRPr="00692A81">
              <w:rPr>
                <w:sz w:val="16"/>
                <w:szCs w:val="16"/>
              </w:rPr>
              <w:t>Trey Felton</w:t>
            </w:r>
          </w:p>
        </w:tc>
      </w:tr>
      <w:tr w:rsidR="00E038EE" w14:paraId="1EEC034A" w14:textId="77777777" w:rsidTr="001434A0">
        <w:tc>
          <w:tcPr>
            <w:tcW w:w="1608" w:type="dxa"/>
          </w:tcPr>
          <w:p w14:paraId="3D3B231E" w14:textId="77777777" w:rsidR="00E038EE" w:rsidRPr="00692A81" w:rsidRDefault="00E038EE" w:rsidP="001434A0">
            <w:pPr>
              <w:pStyle w:val="table"/>
              <w:rPr>
                <w:sz w:val="16"/>
                <w:szCs w:val="16"/>
              </w:rPr>
            </w:pPr>
            <w:r>
              <w:rPr>
                <w:sz w:val="16"/>
                <w:szCs w:val="16"/>
              </w:rPr>
              <w:t>Sept 4</w:t>
            </w:r>
            <w:r w:rsidRPr="004C71DD">
              <w:rPr>
                <w:sz w:val="16"/>
                <w:szCs w:val="16"/>
                <w:vertAlign w:val="superscript"/>
              </w:rPr>
              <w:t>th</w:t>
            </w:r>
            <w:r>
              <w:rPr>
                <w:sz w:val="16"/>
                <w:szCs w:val="16"/>
              </w:rPr>
              <w:t>, 2013</w:t>
            </w:r>
          </w:p>
        </w:tc>
        <w:tc>
          <w:tcPr>
            <w:tcW w:w="912" w:type="dxa"/>
          </w:tcPr>
          <w:p w14:paraId="20BF0A32" w14:textId="77777777" w:rsidR="00E038EE" w:rsidRPr="00692A81" w:rsidRDefault="00E038EE" w:rsidP="001434A0">
            <w:pPr>
              <w:pStyle w:val="table"/>
              <w:rPr>
                <w:sz w:val="16"/>
                <w:szCs w:val="16"/>
              </w:rPr>
            </w:pPr>
            <w:r>
              <w:rPr>
                <w:sz w:val="16"/>
                <w:szCs w:val="16"/>
              </w:rPr>
              <w:t>7.1</w:t>
            </w:r>
          </w:p>
        </w:tc>
        <w:tc>
          <w:tcPr>
            <w:tcW w:w="4410" w:type="dxa"/>
          </w:tcPr>
          <w:p w14:paraId="5BF6E0E7" w14:textId="77777777" w:rsidR="00E038EE" w:rsidRPr="00692A81" w:rsidRDefault="00E038EE" w:rsidP="001434A0">
            <w:pPr>
              <w:pStyle w:val="table"/>
              <w:rPr>
                <w:sz w:val="16"/>
                <w:szCs w:val="16"/>
              </w:rPr>
            </w:pPr>
            <w:r>
              <w:rPr>
                <w:sz w:val="16"/>
                <w:szCs w:val="16"/>
              </w:rPr>
              <w:t>2014 Draft – updates to SLA Exception process</w:t>
            </w:r>
          </w:p>
        </w:tc>
        <w:tc>
          <w:tcPr>
            <w:tcW w:w="2070" w:type="dxa"/>
          </w:tcPr>
          <w:p w14:paraId="291ED55C" w14:textId="77777777" w:rsidR="00E038EE" w:rsidRPr="00692A81" w:rsidRDefault="00E038EE" w:rsidP="001434A0">
            <w:pPr>
              <w:pStyle w:val="table"/>
              <w:rPr>
                <w:sz w:val="16"/>
                <w:szCs w:val="16"/>
              </w:rPr>
            </w:pPr>
          </w:p>
        </w:tc>
      </w:tr>
      <w:tr w:rsidR="00E038EE" w14:paraId="0C55B540" w14:textId="77777777" w:rsidTr="001434A0">
        <w:tc>
          <w:tcPr>
            <w:tcW w:w="1608" w:type="dxa"/>
          </w:tcPr>
          <w:p w14:paraId="5F46F1B1" w14:textId="77777777" w:rsidR="00E038EE" w:rsidRPr="00692A81" w:rsidRDefault="00E038EE" w:rsidP="001434A0">
            <w:pPr>
              <w:pStyle w:val="table"/>
              <w:rPr>
                <w:sz w:val="16"/>
                <w:szCs w:val="16"/>
              </w:rPr>
            </w:pPr>
            <w:r>
              <w:rPr>
                <w:sz w:val="16"/>
                <w:szCs w:val="16"/>
              </w:rPr>
              <w:t>Oct 2</w:t>
            </w:r>
            <w:r w:rsidRPr="00E038EE">
              <w:rPr>
                <w:sz w:val="16"/>
                <w:szCs w:val="16"/>
                <w:vertAlign w:val="superscript"/>
              </w:rPr>
              <w:t>nd</w:t>
            </w:r>
            <w:r>
              <w:rPr>
                <w:sz w:val="16"/>
                <w:szCs w:val="16"/>
              </w:rPr>
              <w:t>, 2013</w:t>
            </w:r>
          </w:p>
        </w:tc>
        <w:tc>
          <w:tcPr>
            <w:tcW w:w="912" w:type="dxa"/>
          </w:tcPr>
          <w:p w14:paraId="3FB2FBE7" w14:textId="77777777" w:rsidR="00E038EE" w:rsidRPr="00692A81" w:rsidRDefault="00E038EE" w:rsidP="001434A0">
            <w:pPr>
              <w:pStyle w:val="table"/>
              <w:rPr>
                <w:sz w:val="16"/>
                <w:szCs w:val="16"/>
              </w:rPr>
            </w:pPr>
          </w:p>
        </w:tc>
        <w:tc>
          <w:tcPr>
            <w:tcW w:w="4410" w:type="dxa"/>
          </w:tcPr>
          <w:p w14:paraId="50769646" w14:textId="77777777" w:rsidR="00E038EE" w:rsidRPr="00692A81" w:rsidRDefault="00E038EE" w:rsidP="001434A0">
            <w:pPr>
              <w:pStyle w:val="table"/>
              <w:rPr>
                <w:sz w:val="16"/>
                <w:szCs w:val="16"/>
              </w:rPr>
            </w:pPr>
            <w:r>
              <w:rPr>
                <w:sz w:val="16"/>
                <w:szCs w:val="16"/>
              </w:rPr>
              <w:t>Updated release calendar for 2014 – not complete</w:t>
            </w:r>
          </w:p>
        </w:tc>
        <w:tc>
          <w:tcPr>
            <w:tcW w:w="2070" w:type="dxa"/>
          </w:tcPr>
          <w:p w14:paraId="706FCE99" w14:textId="77777777" w:rsidR="00E038EE" w:rsidRPr="00692A81" w:rsidRDefault="00E038EE" w:rsidP="001434A0">
            <w:pPr>
              <w:pStyle w:val="table"/>
              <w:rPr>
                <w:sz w:val="16"/>
                <w:szCs w:val="16"/>
              </w:rPr>
            </w:pPr>
            <w:r>
              <w:rPr>
                <w:sz w:val="16"/>
                <w:szCs w:val="16"/>
              </w:rPr>
              <w:t>Trey Felton</w:t>
            </w:r>
          </w:p>
        </w:tc>
      </w:tr>
      <w:tr w:rsidR="00236C8D" w14:paraId="0949F59C" w14:textId="77777777" w:rsidTr="000D1D8B">
        <w:tc>
          <w:tcPr>
            <w:tcW w:w="1608" w:type="dxa"/>
          </w:tcPr>
          <w:p w14:paraId="4F1720DB" w14:textId="77777777" w:rsidR="00236C8D" w:rsidRDefault="00236C8D" w:rsidP="000D1D8B">
            <w:pPr>
              <w:pStyle w:val="table"/>
              <w:rPr>
                <w:sz w:val="16"/>
                <w:szCs w:val="16"/>
              </w:rPr>
            </w:pPr>
            <w:r>
              <w:rPr>
                <w:sz w:val="16"/>
                <w:szCs w:val="16"/>
              </w:rPr>
              <w:lastRenderedPageBreak/>
              <w:t>November 2014</w:t>
            </w:r>
          </w:p>
        </w:tc>
        <w:tc>
          <w:tcPr>
            <w:tcW w:w="912" w:type="dxa"/>
          </w:tcPr>
          <w:p w14:paraId="45544BC6" w14:textId="77777777" w:rsidR="00236C8D" w:rsidRPr="00692A81" w:rsidRDefault="00236C8D" w:rsidP="000D1D8B">
            <w:pPr>
              <w:pStyle w:val="table"/>
              <w:rPr>
                <w:sz w:val="16"/>
                <w:szCs w:val="16"/>
              </w:rPr>
            </w:pPr>
            <w:r>
              <w:rPr>
                <w:sz w:val="16"/>
                <w:szCs w:val="16"/>
              </w:rPr>
              <w:t>9.1</w:t>
            </w:r>
          </w:p>
        </w:tc>
        <w:tc>
          <w:tcPr>
            <w:tcW w:w="4410" w:type="dxa"/>
          </w:tcPr>
          <w:p w14:paraId="4DEBB914" w14:textId="77777777" w:rsidR="00236C8D" w:rsidRDefault="00236C8D" w:rsidP="000D1D8B">
            <w:pPr>
              <w:pStyle w:val="table"/>
              <w:rPr>
                <w:sz w:val="16"/>
                <w:szCs w:val="16"/>
              </w:rPr>
            </w:pPr>
            <w:r>
              <w:rPr>
                <w:sz w:val="16"/>
                <w:szCs w:val="16"/>
              </w:rPr>
              <w:t>Updated 2015 release calendar – Section 2.1.2</w:t>
            </w:r>
          </w:p>
        </w:tc>
        <w:tc>
          <w:tcPr>
            <w:tcW w:w="2070" w:type="dxa"/>
          </w:tcPr>
          <w:p w14:paraId="67281F69" w14:textId="77777777" w:rsidR="00236C8D" w:rsidRDefault="00236C8D" w:rsidP="000D1D8B">
            <w:pPr>
              <w:pStyle w:val="table"/>
              <w:rPr>
                <w:sz w:val="16"/>
                <w:szCs w:val="16"/>
              </w:rPr>
            </w:pPr>
            <w:r>
              <w:rPr>
                <w:sz w:val="16"/>
                <w:szCs w:val="16"/>
              </w:rPr>
              <w:t>Dave Pagliai</w:t>
            </w:r>
          </w:p>
        </w:tc>
      </w:tr>
      <w:tr w:rsidR="00A221DB" w14:paraId="20393D75" w14:textId="77777777" w:rsidTr="001434A0">
        <w:tc>
          <w:tcPr>
            <w:tcW w:w="1608" w:type="dxa"/>
          </w:tcPr>
          <w:p w14:paraId="75601BD0" w14:textId="77777777" w:rsidR="00A221DB" w:rsidRDefault="00236C8D" w:rsidP="001434A0">
            <w:pPr>
              <w:pStyle w:val="table"/>
              <w:rPr>
                <w:sz w:val="16"/>
                <w:szCs w:val="16"/>
              </w:rPr>
            </w:pPr>
            <w:r>
              <w:rPr>
                <w:sz w:val="16"/>
                <w:szCs w:val="16"/>
              </w:rPr>
              <w:t>January 2015</w:t>
            </w:r>
          </w:p>
        </w:tc>
        <w:tc>
          <w:tcPr>
            <w:tcW w:w="912" w:type="dxa"/>
          </w:tcPr>
          <w:p w14:paraId="0317F8F8" w14:textId="77777777" w:rsidR="00A221DB" w:rsidRPr="00692A81" w:rsidRDefault="00030685" w:rsidP="001434A0">
            <w:pPr>
              <w:pStyle w:val="table"/>
              <w:rPr>
                <w:sz w:val="16"/>
                <w:szCs w:val="16"/>
              </w:rPr>
            </w:pPr>
            <w:r>
              <w:rPr>
                <w:sz w:val="16"/>
                <w:szCs w:val="16"/>
              </w:rPr>
              <w:t>9.</w:t>
            </w:r>
            <w:r w:rsidR="00236C8D">
              <w:rPr>
                <w:sz w:val="16"/>
                <w:szCs w:val="16"/>
              </w:rPr>
              <w:t>2</w:t>
            </w:r>
          </w:p>
        </w:tc>
        <w:tc>
          <w:tcPr>
            <w:tcW w:w="4410" w:type="dxa"/>
          </w:tcPr>
          <w:p w14:paraId="49B7060E" w14:textId="77777777" w:rsidR="00A221DB" w:rsidRDefault="00236C8D" w:rsidP="00627E96">
            <w:pPr>
              <w:pStyle w:val="table"/>
              <w:rPr>
                <w:sz w:val="16"/>
                <w:szCs w:val="16"/>
              </w:rPr>
            </w:pPr>
            <w:r>
              <w:rPr>
                <w:sz w:val="16"/>
                <w:szCs w:val="16"/>
              </w:rPr>
              <w:t>Updates</w:t>
            </w:r>
            <w:r w:rsidR="00627E96">
              <w:rPr>
                <w:sz w:val="16"/>
                <w:szCs w:val="16"/>
              </w:rPr>
              <w:t xml:space="preserve"> - </w:t>
            </w:r>
            <w:r w:rsidR="00030685">
              <w:rPr>
                <w:sz w:val="16"/>
                <w:szCs w:val="16"/>
              </w:rPr>
              <w:t>Section 2.1.2</w:t>
            </w:r>
          </w:p>
        </w:tc>
        <w:tc>
          <w:tcPr>
            <w:tcW w:w="2070" w:type="dxa"/>
          </w:tcPr>
          <w:p w14:paraId="0D701744" w14:textId="77777777" w:rsidR="00A221DB" w:rsidRDefault="00A221DB" w:rsidP="00A221DB">
            <w:pPr>
              <w:pStyle w:val="table"/>
              <w:rPr>
                <w:sz w:val="16"/>
                <w:szCs w:val="16"/>
              </w:rPr>
            </w:pPr>
            <w:r>
              <w:rPr>
                <w:sz w:val="16"/>
                <w:szCs w:val="16"/>
              </w:rPr>
              <w:t>Dave Pagliai</w:t>
            </w:r>
          </w:p>
        </w:tc>
      </w:tr>
      <w:tr w:rsidR="000776D9" w14:paraId="57FFAB01" w14:textId="77777777" w:rsidTr="001434A0">
        <w:tc>
          <w:tcPr>
            <w:tcW w:w="1608" w:type="dxa"/>
          </w:tcPr>
          <w:p w14:paraId="4EF77C5B" w14:textId="77777777" w:rsidR="000776D9" w:rsidRDefault="000776D9" w:rsidP="001434A0">
            <w:pPr>
              <w:pStyle w:val="table"/>
              <w:rPr>
                <w:sz w:val="16"/>
                <w:szCs w:val="16"/>
              </w:rPr>
            </w:pPr>
            <w:r>
              <w:rPr>
                <w:sz w:val="16"/>
                <w:szCs w:val="16"/>
              </w:rPr>
              <w:t>November 2015</w:t>
            </w:r>
          </w:p>
        </w:tc>
        <w:tc>
          <w:tcPr>
            <w:tcW w:w="912" w:type="dxa"/>
          </w:tcPr>
          <w:p w14:paraId="076A9A82" w14:textId="77777777" w:rsidR="000776D9" w:rsidRDefault="000776D9" w:rsidP="001434A0">
            <w:pPr>
              <w:pStyle w:val="table"/>
              <w:rPr>
                <w:sz w:val="16"/>
                <w:szCs w:val="16"/>
              </w:rPr>
            </w:pPr>
            <w:r>
              <w:rPr>
                <w:sz w:val="16"/>
                <w:szCs w:val="16"/>
              </w:rPr>
              <w:t>10.</w:t>
            </w:r>
            <w:r w:rsidR="00976AB4">
              <w:rPr>
                <w:sz w:val="16"/>
                <w:szCs w:val="16"/>
              </w:rPr>
              <w:t>0</w:t>
            </w:r>
          </w:p>
        </w:tc>
        <w:tc>
          <w:tcPr>
            <w:tcW w:w="4410" w:type="dxa"/>
          </w:tcPr>
          <w:p w14:paraId="1FB632D6" w14:textId="77777777" w:rsidR="000776D9" w:rsidRDefault="00C71039" w:rsidP="00C71039">
            <w:pPr>
              <w:pStyle w:val="table"/>
              <w:rPr>
                <w:sz w:val="16"/>
                <w:szCs w:val="16"/>
              </w:rPr>
            </w:pPr>
            <w:r>
              <w:rPr>
                <w:sz w:val="16"/>
                <w:szCs w:val="16"/>
              </w:rPr>
              <w:t>Updated Section 2.1.2</w:t>
            </w:r>
            <w:r w:rsidR="00CD6FE0">
              <w:rPr>
                <w:sz w:val="16"/>
                <w:szCs w:val="16"/>
              </w:rPr>
              <w:t xml:space="preserve"> – 2016 Release Calendar</w:t>
            </w:r>
          </w:p>
          <w:p w14:paraId="2BC90BC4" w14:textId="77777777" w:rsidR="00FD2A49" w:rsidRDefault="00FD2A49" w:rsidP="00C71039">
            <w:pPr>
              <w:pStyle w:val="table"/>
              <w:rPr>
                <w:sz w:val="16"/>
                <w:szCs w:val="16"/>
              </w:rPr>
            </w:pPr>
            <w:r>
              <w:rPr>
                <w:sz w:val="16"/>
                <w:szCs w:val="16"/>
              </w:rPr>
              <w:t>Updated Section 2.2.2 – Removed SLO chart</w:t>
            </w:r>
          </w:p>
          <w:p w14:paraId="5AD537BE" w14:textId="77777777" w:rsidR="00CD6FE0" w:rsidRDefault="00CD6FE0" w:rsidP="00C71039">
            <w:pPr>
              <w:pStyle w:val="table"/>
              <w:rPr>
                <w:sz w:val="16"/>
                <w:szCs w:val="16"/>
              </w:rPr>
            </w:pPr>
            <w:r>
              <w:rPr>
                <w:sz w:val="16"/>
                <w:szCs w:val="16"/>
              </w:rPr>
              <w:t>Updated Section 4 – Browser Compatibility</w:t>
            </w:r>
          </w:p>
          <w:p w14:paraId="40C8502F" w14:textId="77777777" w:rsidR="00CD6FE0" w:rsidRDefault="00CD6FE0" w:rsidP="00FD2A49">
            <w:pPr>
              <w:pStyle w:val="table"/>
              <w:rPr>
                <w:sz w:val="16"/>
                <w:szCs w:val="16"/>
              </w:rPr>
            </w:pPr>
            <w:r>
              <w:rPr>
                <w:sz w:val="16"/>
                <w:szCs w:val="16"/>
              </w:rPr>
              <w:t xml:space="preserve">General </w:t>
            </w:r>
            <w:r w:rsidR="00FD2A49">
              <w:rPr>
                <w:sz w:val="16"/>
                <w:szCs w:val="16"/>
              </w:rPr>
              <w:t>U</w:t>
            </w:r>
            <w:r>
              <w:rPr>
                <w:sz w:val="16"/>
                <w:szCs w:val="16"/>
              </w:rPr>
              <w:t>pdate – replaced TDTWG with TDTMS</w:t>
            </w:r>
          </w:p>
        </w:tc>
        <w:tc>
          <w:tcPr>
            <w:tcW w:w="2070" w:type="dxa"/>
          </w:tcPr>
          <w:p w14:paraId="5FB904F2" w14:textId="77777777" w:rsidR="000776D9" w:rsidRDefault="000776D9" w:rsidP="00A221DB">
            <w:pPr>
              <w:pStyle w:val="table"/>
              <w:rPr>
                <w:sz w:val="16"/>
                <w:szCs w:val="16"/>
              </w:rPr>
            </w:pPr>
            <w:r>
              <w:rPr>
                <w:sz w:val="16"/>
                <w:szCs w:val="16"/>
              </w:rPr>
              <w:t>Dave Pagliai</w:t>
            </w:r>
          </w:p>
        </w:tc>
      </w:tr>
      <w:tr w:rsidR="000776D9" w14:paraId="75CB0824" w14:textId="77777777" w:rsidTr="001434A0">
        <w:tc>
          <w:tcPr>
            <w:tcW w:w="1608" w:type="dxa"/>
          </w:tcPr>
          <w:p w14:paraId="06501F35" w14:textId="77777777" w:rsidR="000776D9" w:rsidRDefault="00BE1326" w:rsidP="001434A0">
            <w:pPr>
              <w:pStyle w:val="table"/>
              <w:rPr>
                <w:sz w:val="16"/>
                <w:szCs w:val="16"/>
              </w:rPr>
            </w:pPr>
            <w:r>
              <w:rPr>
                <w:sz w:val="16"/>
                <w:szCs w:val="16"/>
              </w:rPr>
              <w:t>July 2016</w:t>
            </w:r>
          </w:p>
        </w:tc>
        <w:tc>
          <w:tcPr>
            <w:tcW w:w="912" w:type="dxa"/>
          </w:tcPr>
          <w:p w14:paraId="4AC9DF90" w14:textId="77777777" w:rsidR="000776D9" w:rsidRDefault="00BE1326" w:rsidP="001434A0">
            <w:pPr>
              <w:pStyle w:val="table"/>
              <w:rPr>
                <w:sz w:val="16"/>
                <w:szCs w:val="16"/>
              </w:rPr>
            </w:pPr>
            <w:r>
              <w:rPr>
                <w:sz w:val="16"/>
                <w:szCs w:val="16"/>
              </w:rPr>
              <w:t>10.1</w:t>
            </w:r>
          </w:p>
        </w:tc>
        <w:tc>
          <w:tcPr>
            <w:tcW w:w="4410" w:type="dxa"/>
          </w:tcPr>
          <w:p w14:paraId="3D9270B4" w14:textId="77777777" w:rsidR="00BE1326" w:rsidRDefault="00BE1326" w:rsidP="00627E96">
            <w:pPr>
              <w:pStyle w:val="table"/>
              <w:rPr>
                <w:sz w:val="16"/>
                <w:szCs w:val="16"/>
              </w:rPr>
            </w:pPr>
            <w:r>
              <w:rPr>
                <w:sz w:val="16"/>
                <w:szCs w:val="16"/>
              </w:rPr>
              <w:t>Updated Section 2.2.2 – added SLO chart</w:t>
            </w:r>
          </w:p>
          <w:p w14:paraId="35FA779E" w14:textId="77777777" w:rsidR="00BE1326" w:rsidRDefault="00BE1326" w:rsidP="00627E96">
            <w:pPr>
              <w:pStyle w:val="table"/>
              <w:rPr>
                <w:sz w:val="16"/>
                <w:szCs w:val="16"/>
              </w:rPr>
            </w:pPr>
            <w:r>
              <w:rPr>
                <w:sz w:val="16"/>
                <w:szCs w:val="16"/>
              </w:rPr>
              <w:t>General Update – updated ERCOT logo throughout</w:t>
            </w:r>
          </w:p>
        </w:tc>
        <w:tc>
          <w:tcPr>
            <w:tcW w:w="2070" w:type="dxa"/>
          </w:tcPr>
          <w:p w14:paraId="64CBB426" w14:textId="77777777" w:rsidR="000776D9" w:rsidRDefault="00BE1326" w:rsidP="00A221DB">
            <w:pPr>
              <w:pStyle w:val="table"/>
              <w:rPr>
                <w:sz w:val="16"/>
                <w:szCs w:val="16"/>
              </w:rPr>
            </w:pPr>
            <w:r>
              <w:rPr>
                <w:sz w:val="16"/>
                <w:szCs w:val="16"/>
              </w:rPr>
              <w:t>Dave Pagliai</w:t>
            </w:r>
          </w:p>
        </w:tc>
      </w:tr>
      <w:tr w:rsidR="002C620F" w14:paraId="374AC35E" w14:textId="77777777" w:rsidTr="001434A0">
        <w:tc>
          <w:tcPr>
            <w:tcW w:w="1608" w:type="dxa"/>
          </w:tcPr>
          <w:p w14:paraId="09045454" w14:textId="77777777" w:rsidR="002C620F" w:rsidRDefault="002C620F" w:rsidP="002C620F">
            <w:pPr>
              <w:pStyle w:val="table"/>
              <w:rPr>
                <w:sz w:val="16"/>
                <w:szCs w:val="16"/>
              </w:rPr>
            </w:pPr>
            <w:r>
              <w:rPr>
                <w:sz w:val="16"/>
                <w:szCs w:val="16"/>
              </w:rPr>
              <w:t>January 2017</w:t>
            </w:r>
          </w:p>
        </w:tc>
        <w:tc>
          <w:tcPr>
            <w:tcW w:w="912" w:type="dxa"/>
          </w:tcPr>
          <w:p w14:paraId="0623C8C0" w14:textId="77777777" w:rsidR="002C620F" w:rsidRDefault="002C620F" w:rsidP="002C620F">
            <w:pPr>
              <w:pStyle w:val="table"/>
              <w:rPr>
                <w:sz w:val="16"/>
                <w:szCs w:val="16"/>
              </w:rPr>
            </w:pPr>
            <w:r>
              <w:rPr>
                <w:sz w:val="16"/>
                <w:szCs w:val="16"/>
              </w:rPr>
              <w:t>10.2</w:t>
            </w:r>
          </w:p>
        </w:tc>
        <w:tc>
          <w:tcPr>
            <w:tcW w:w="4410" w:type="dxa"/>
          </w:tcPr>
          <w:p w14:paraId="25D92400" w14:textId="77777777" w:rsidR="002C620F" w:rsidRDefault="002C620F" w:rsidP="002C620F">
            <w:pPr>
              <w:pStyle w:val="table"/>
              <w:rPr>
                <w:sz w:val="16"/>
                <w:szCs w:val="16"/>
              </w:rPr>
            </w:pPr>
            <w:r>
              <w:rPr>
                <w:sz w:val="16"/>
                <w:szCs w:val="16"/>
              </w:rPr>
              <w:t>Updated Section 2.1.2 – 2017 Release Calendar</w:t>
            </w:r>
          </w:p>
        </w:tc>
        <w:tc>
          <w:tcPr>
            <w:tcW w:w="2070" w:type="dxa"/>
          </w:tcPr>
          <w:p w14:paraId="1646DAF6" w14:textId="77777777" w:rsidR="002C620F" w:rsidRDefault="002C620F" w:rsidP="002C620F">
            <w:pPr>
              <w:pStyle w:val="table"/>
              <w:rPr>
                <w:sz w:val="16"/>
                <w:szCs w:val="16"/>
              </w:rPr>
            </w:pPr>
            <w:r>
              <w:rPr>
                <w:sz w:val="16"/>
                <w:szCs w:val="16"/>
              </w:rPr>
              <w:t>Dave Pagliai</w:t>
            </w:r>
          </w:p>
        </w:tc>
      </w:tr>
      <w:tr w:rsidR="001F2F3A" w14:paraId="0838D06D" w14:textId="77777777" w:rsidTr="001434A0">
        <w:tc>
          <w:tcPr>
            <w:tcW w:w="1608" w:type="dxa"/>
          </w:tcPr>
          <w:p w14:paraId="4A35C93C" w14:textId="77777777" w:rsidR="001F2F3A" w:rsidRDefault="001F2F3A" w:rsidP="002C620F">
            <w:pPr>
              <w:pStyle w:val="table"/>
              <w:rPr>
                <w:sz w:val="16"/>
                <w:szCs w:val="16"/>
              </w:rPr>
            </w:pPr>
            <w:r>
              <w:rPr>
                <w:sz w:val="16"/>
                <w:szCs w:val="16"/>
              </w:rPr>
              <w:t>January 2018</w:t>
            </w:r>
          </w:p>
        </w:tc>
        <w:tc>
          <w:tcPr>
            <w:tcW w:w="912" w:type="dxa"/>
          </w:tcPr>
          <w:p w14:paraId="0C75E5B5" w14:textId="77777777" w:rsidR="001F2F3A" w:rsidRDefault="001F2F3A" w:rsidP="002C620F">
            <w:pPr>
              <w:pStyle w:val="table"/>
              <w:rPr>
                <w:sz w:val="16"/>
                <w:szCs w:val="16"/>
              </w:rPr>
            </w:pPr>
            <w:r>
              <w:rPr>
                <w:sz w:val="16"/>
                <w:szCs w:val="16"/>
              </w:rPr>
              <w:t>10.3</w:t>
            </w:r>
          </w:p>
        </w:tc>
        <w:tc>
          <w:tcPr>
            <w:tcW w:w="4410" w:type="dxa"/>
          </w:tcPr>
          <w:p w14:paraId="21F9FB3E" w14:textId="77777777" w:rsidR="001F2F3A" w:rsidRDefault="001F2F3A" w:rsidP="001F2F3A">
            <w:pPr>
              <w:pStyle w:val="table"/>
              <w:rPr>
                <w:sz w:val="16"/>
                <w:szCs w:val="16"/>
              </w:rPr>
            </w:pPr>
            <w:r>
              <w:rPr>
                <w:sz w:val="16"/>
                <w:szCs w:val="16"/>
              </w:rPr>
              <w:t>Updated Section 2.1.2 – 2018 Release Calendar</w:t>
            </w:r>
          </w:p>
          <w:p w14:paraId="0E282CA1" w14:textId="77777777" w:rsidR="001F2F3A" w:rsidRDefault="00E00959" w:rsidP="00E00959">
            <w:pPr>
              <w:pStyle w:val="table"/>
              <w:rPr>
                <w:sz w:val="16"/>
                <w:szCs w:val="16"/>
              </w:rPr>
            </w:pPr>
            <w:r>
              <w:rPr>
                <w:sz w:val="16"/>
                <w:szCs w:val="16"/>
              </w:rPr>
              <w:t>Updated Section 2.2.2 – Service Availability</w:t>
            </w:r>
          </w:p>
        </w:tc>
        <w:tc>
          <w:tcPr>
            <w:tcW w:w="2070" w:type="dxa"/>
          </w:tcPr>
          <w:p w14:paraId="3644CB52" w14:textId="77777777" w:rsidR="001F2F3A" w:rsidRDefault="001F2F3A" w:rsidP="002C620F">
            <w:pPr>
              <w:pStyle w:val="table"/>
              <w:rPr>
                <w:sz w:val="16"/>
                <w:szCs w:val="16"/>
              </w:rPr>
            </w:pPr>
            <w:r>
              <w:rPr>
                <w:sz w:val="16"/>
                <w:szCs w:val="16"/>
              </w:rPr>
              <w:t>Dave Pagliai</w:t>
            </w:r>
          </w:p>
        </w:tc>
      </w:tr>
      <w:tr w:rsidR="006B63C7" w14:paraId="6E294F72" w14:textId="77777777" w:rsidTr="001434A0">
        <w:tc>
          <w:tcPr>
            <w:tcW w:w="1608" w:type="dxa"/>
          </w:tcPr>
          <w:p w14:paraId="06A08B97" w14:textId="77777777" w:rsidR="006B63C7" w:rsidRDefault="006B63C7" w:rsidP="002C620F">
            <w:pPr>
              <w:pStyle w:val="table"/>
              <w:rPr>
                <w:sz w:val="16"/>
                <w:szCs w:val="16"/>
              </w:rPr>
            </w:pPr>
            <w:r>
              <w:rPr>
                <w:sz w:val="16"/>
                <w:szCs w:val="16"/>
              </w:rPr>
              <w:t>January 2019</w:t>
            </w:r>
          </w:p>
        </w:tc>
        <w:tc>
          <w:tcPr>
            <w:tcW w:w="912" w:type="dxa"/>
          </w:tcPr>
          <w:p w14:paraId="5817D6DA" w14:textId="77777777" w:rsidR="006B63C7" w:rsidRDefault="006B63C7" w:rsidP="002C620F">
            <w:pPr>
              <w:pStyle w:val="table"/>
              <w:rPr>
                <w:sz w:val="16"/>
                <w:szCs w:val="16"/>
              </w:rPr>
            </w:pPr>
            <w:r>
              <w:rPr>
                <w:sz w:val="16"/>
                <w:szCs w:val="16"/>
              </w:rPr>
              <w:t>10.4</w:t>
            </w:r>
          </w:p>
        </w:tc>
        <w:tc>
          <w:tcPr>
            <w:tcW w:w="4410" w:type="dxa"/>
          </w:tcPr>
          <w:p w14:paraId="259A4F79" w14:textId="77777777" w:rsidR="001E315A" w:rsidRDefault="001E315A" w:rsidP="006B63C7">
            <w:pPr>
              <w:pStyle w:val="table"/>
              <w:rPr>
                <w:sz w:val="16"/>
                <w:szCs w:val="16"/>
              </w:rPr>
            </w:pPr>
            <w:r>
              <w:rPr>
                <w:sz w:val="16"/>
                <w:szCs w:val="16"/>
              </w:rPr>
              <w:t>Removed Appendix B and all references</w:t>
            </w:r>
          </w:p>
          <w:p w14:paraId="2BE7AC7A" w14:textId="77777777" w:rsidR="006B63C7" w:rsidRDefault="006B63C7" w:rsidP="006B63C7">
            <w:pPr>
              <w:pStyle w:val="table"/>
              <w:rPr>
                <w:sz w:val="16"/>
                <w:szCs w:val="16"/>
              </w:rPr>
            </w:pPr>
            <w:r>
              <w:rPr>
                <w:sz w:val="16"/>
                <w:szCs w:val="16"/>
              </w:rPr>
              <w:t>Updated Section 2.1.2 – 2019 Release Calendar</w:t>
            </w:r>
          </w:p>
          <w:p w14:paraId="71D07DCA" w14:textId="77777777" w:rsidR="001E315A" w:rsidRDefault="001E315A" w:rsidP="006B63C7">
            <w:pPr>
              <w:pStyle w:val="table"/>
              <w:rPr>
                <w:sz w:val="16"/>
                <w:szCs w:val="16"/>
              </w:rPr>
            </w:pPr>
            <w:r>
              <w:rPr>
                <w:sz w:val="16"/>
                <w:szCs w:val="16"/>
              </w:rPr>
              <w:t xml:space="preserve">Updated Section 2.2.2 – </w:t>
            </w:r>
            <w:r w:rsidRPr="001E315A">
              <w:rPr>
                <w:sz w:val="16"/>
                <w:szCs w:val="16"/>
              </w:rPr>
              <w:t>Example of monthly MarkeTrak API and GUI performance reporting</w:t>
            </w:r>
          </w:p>
        </w:tc>
        <w:tc>
          <w:tcPr>
            <w:tcW w:w="2070" w:type="dxa"/>
          </w:tcPr>
          <w:p w14:paraId="6676946F" w14:textId="77777777" w:rsidR="006B63C7" w:rsidRDefault="006B63C7" w:rsidP="002C620F">
            <w:pPr>
              <w:pStyle w:val="table"/>
              <w:rPr>
                <w:sz w:val="16"/>
                <w:szCs w:val="16"/>
              </w:rPr>
            </w:pPr>
            <w:r>
              <w:rPr>
                <w:sz w:val="16"/>
                <w:szCs w:val="16"/>
              </w:rPr>
              <w:t>Dave Pagliai</w:t>
            </w:r>
          </w:p>
        </w:tc>
      </w:tr>
      <w:tr w:rsidR="00697B56" w14:paraId="234D2535" w14:textId="77777777" w:rsidTr="001434A0">
        <w:tc>
          <w:tcPr>
            <w:tcW w:w="1608" w:type="dxa"/>
          </w:tcPr>
          <w:p w14:paraId="41D9C28C" w14:textId="77777777" w:rsidR="00697B56" w:rsidRDefault="00697B56" w:rsidP="002C620F">
            <w:pPr>
              <w:pStyle w:val="table"/>
              <w:rPr>
                <w:sz w:val="16"/>
                <w:szCs w:val="16"/>
              </w:rPr>
            </w:pPr>
            <w:r>
              <w:rPr>
                <w:sz w:val="16"/>
                <w:szCs w:val="16"/>
              </w:rPr>
              <w:t>January 2020</w:t>
            </w:r>
          </w:p>
        </w:tc>
        <w:tc>
          <w:tcPr>
            <w:tcW w:w="912" w:type="dxa"/>
          </w:tcPr>
          <w:p w14:paraId="5A0951B2" w14:textId="77777777" w:rsidR="00697B56" w:rsidRDefault="00697B56" w:rsidP="002C620F">
            <w:pPr>
              <w:pStyle w:val="table"/>
              <w:rPr>
                <w:sz w:val="16"/>
                <w:szCs w:val="16"/>
              </w:rPr>
            </w:pPr>
            <w:r>
              <w:rPr>
                <w:sz w:val="16"/>
                <w:szCs w:val="16"/>
              </w:rPr>
              <w:t>10.5</w:t>
            </w:r>
          </w:p>
        </w:tc>
        <w:tc>
          <w:tcPr>
            <w:tcW w:w="4410" w:type="dxa"/>
          </w:tcPr>
          <w:p w14:paraId="328FF587" w14:textId="77777777" w:rsidR="00697B56" w:rsidRDefault="00697B56" w:rsidP="00697B56">
            <w:pPr>
              <w:pStyle w:val="table"/>
              <w:rPr>
                <w:sz w:val="16"/>
                <w:szCs w:val="16"/>
              </w:rPr>
            </w:pPr>
            <w:r>
              <w:rPr>
                <w:sz w:val="16"/>
                <w:szCs w:val="16"/>
              </w:rPr>
              <w:t>Updated Section 2.1.2 – 2020 Release Calendar</w:t>
            </w:r>
          </w:p>
        </w:tc>
        <w:tc>
          <w:tcPr>
            <w:tcW w:w="2070" w:type="dxa"/>
          </w:tcPr>
          <w:p w14:paraId="57CB0A0B" w14:textId="77777777" w:rsidR="00697B56" w:rsidRDefault="00697B56" w:rsidP="002C620F">
            <w:pPr>
              <w:pStyle w:val="table"/>
              <w:rPr>
                <w:sz w:val="16"/>
                <w:szCs w:val="16"/>
              </w:rPr>
            </w:pPr>
            <w:r>
              <w:rPr>
                <w:sz w:val="16"/>
                <w:szCs w:val="16"/>
              </w:rPr>
              <w:t>Dave Pagliai</w:t>
            </w:r>
          </w:p>
        </w:tc>
      </w:tr>
      <w:tr w:rsidR="00EA3253" w14:paraId="400B32E9" w14:textId="77777777" w:rsidTr="001434A0">
        <w:tc>
          <w:tcPr>
            <w:tcW w:w="1608" w:type="dxa"/>
          </w:tcPr>
          <w:p w14:paraId="61993A98" w14:textId="77777777" w:rsidR="00EA3253" w:rsidRDefault="00EA3253" w:rsidP="00EA3253">
            <w:pPr>
              <w:pStyle w:val="table"/>
              <w:rPr>
                <w:sz w:val="16"/>
                <w:szCs w:val="16"/>
              </w:rPr>
            </w:pPr>
            <w:r>
              <w:rPr>
                <w:sz w:val="16"/>
                <w:szCs w:val="16"/>
              </w:rPr>
              <w:t>September 2020</w:t>
            </w:r>
          </w:p>
        </w:tc>
        <w:tc>
          <w:tcPr>
            <w:tcW w:w="912" w:type="dxa"/>
          </w:tcPr>
          <w:p w14:paraId="4E69B8FA" w14:textId="77777777" w:rsidR="00EA3253" w:rsidRDefault="00EA3253" w:rsidP="00EA3253">
            <w:pPr>
              <w:pStyle w:val="table"/>
              <w:rPr>
                <w:sz w:val="16"/>
                <w:szCs w:val="16"/>
              </w:rPr>
            </w:pPr>
            <w:r>
              <w:rPr>
                <w:sz w:val="16"/>
                <w:szCs w:val="16"/>
              </w:rPr>
              <w:t>10.6</w:t>
            </w:r>
          </w:p>
        </w:tc>
        <w:tc>
          <w:tcPr>
            <w:tcW w:w="4410" w:type="dxa"/>
          </w:tcPr>
          <w:p w14:paraId="48EA2DE7" w14:textId="77777777" w:rsidR="00EA3253" w:rsidRDefault="00EA3253" w:rsidP="00EA3253">
            <w:pPr>
              <w:pStyle w:val="table"/>
              <w:rPr>
                <w:sz w:val="16"/>
                <w:szCs w:val="16"/>
              </w:rPr>
            </w:pPr>
            <w:r>
              <w:rPr>
                <w:sz w:val="16"/>
                <w:szCs w:val="16"/>
              </w:rPr>
              <w:t xml:space="preserve">Updated Section 2.1.2 – </w:t>
            </w:r>
            <w:r w:rsidR="00F17DFC">
              <w:rPr>
                <w:sz w:val="16"/>
                <w:szCs w:val="16"/>
              </w:rPr>
              <w:t>2021</w:t>
            </w:r>
            <w:r>
              <w:rPr>
                <w:sz w:val="16"/>
                <w:szCs w:val="16"/>
              </w:rPr>
              <w:t xml:space="preserve"> Release Calendar</w:t>
            </w:r>
            <w:r w:rsidR="00F17DFC">
              <w:rPr>
                <w:sz w:val="16"/>
                <w:szCs w:val="16"/>
              </w:rPr>
              <w:t xml:space="preserve"> and minor updates</w:t>
            </w:r>
          </w:p>
        </w:tc>
        <w:tc>
          <w:tcPr>
            <w:tcW w:w="2070" w:type="dxa"/>
          </w:tcPr>
          <w:p w14:paraId="5AEFE403" w14:textId="77777777" w:rsidR="00EA3253" w:rsidRDefault="00EA3253" w:rsidP="00EA3253">
            <w:pPr>
              <w:pStyle w:val="table"/>
              <w:rPr>
                <w:sz w:val="16"/>
                <w:szCs w:val="16"/>
              </w:rPr>
            </w:pPr>
            <w:r>
              <w:rPr>
                <w:sz w:val="16"/>
                <w:szCs w:val="16"/>
              </w:rPr>
              <w:t>Mick Hanna</w:t>
            </w:r>
          </w:p>
        </w:tc>
      </w:tr>
      <w:tr w:rsidR="000754E3" w14:paraId="08569E49" w14:textId="77777777" w:rsidTr="001434A0">
        <w:tc>
          <w:tcPr>
            <w:tcW w:w="1608" w:type="dxa"/>
          </w:tcPr>
          <w:p w14:paraId="69709C3A" w14:textId="6EC10535" w:rsidR="000754E3" w:rsidRDefault="000754E3" w:rsidP="00EA3253">
            <w:pPr>
              <w:pStyle w:val="table"/>
              <w:rPr>
                <w:sz w:val="16"/>
                <w:szCs w:val="16"/>
              </w:rPr>
            </w:pPr>
            <w:r>
              <w:rPr>
                <w:sz w:val="16"/>
                <w:szCs w:val="16"/>
              </w:rPr>
              <w:t>September 2021</w:t>
            </w:r>
          </w:p>
        </w:tc>
        <w:tc>
          <w:tcPr>
            <w:tcW w:w="912" w:type="dxa"/>
          </w:tcPr>
          <w:p w14:paraId="20263FD4" w14:textId="43659775" w:rsidR="000754E3" w:rsidRDefault="00880961" w:rsidP="00EA3253">
            <w:pPr>
              <w:pStyle w:val="table"/>
              <w:rPr>
                <w:sz w:val="16"/>
                <w:szCs w:val="16"/>
              </w:rPr>
            </w:pPr>
            <w:r>
              <w:rPr>
                <w:sz w:val="16"/>
                <w:szCs w:val="16"/>
              </w:rPr>
              <w:t>11.0</w:t>
            </w:r>
          </w:p>
        </w:tc>
        <w:tc>
          <w:tcPr>
            <w:tcW w:w="4410" w:type="dxa"/>
          </w:tcPr>
          <w:p w14:paraId="766B6AEC" w14:textId="62046173" w:rsidR="000754E3" w:rsidRDefault="000754E3" w:rsidP="00EA3253">
            <w:pPr>
              <w:pStyle w:val="table"/>
              <w:rPr>
                <w:sz w:val="16"/>
                <w:szCs w:val="16"/>
              </w:rPr>
            </w:pPr>
            <w:r>
              <w:rPr>
                <w:sz w:val="16"/>
                <w:szCs w:val="16"/>
              </w:rPr>
              <w:t>Updated Section 2.1.2 – 2022 Release Calendar. Added update</w:t>
            </w:r>
            <w:r w:rsidR="00880961">
              <w:rPr>
                <w:sz w:val="16"/>
                <w:szCs w:val="16"/>
              </w:rPr>
              <w:t>s</w:t>
            </w:r>
            <w:r>
              <w:rPr>
                <w:sz w:val="16"/>
                <w:szCs w:val="16"/>
              </w:rPr>
              <w:t xml:space="preserve"> regarding 1 extended release. Added Section </w:t>
            </w:r>
            <w:proofErr w:type="gramStart"/>
            <w:r>
              <w:rPr>
                <w:sz w:val="16"/>
                <w:szCs w:val="16"/>
              </w:rPr>
              <w:t>2.3  on</w:t>
            </w:r>
            <w:proofErr w:type="gramEnd"/>
            <w:r>
              <w:rPr>
                <w:sz w:val="16"/>
                <w:szCs w:val="16"/>
              </w:rPr>
              <w:t xml:space="preserve"> </w:t>
            </w:r>
            <w:proofErr w:type="spellStart"/>
            <w:r>
              <w:rPr>
                <w:sz w:val="16"/>
                <w:szCs w:val="16"/>
              </w:rPr>
              <w:t>ListServ</w:t>
            </w:r>
            <w:proofErr w:type="spellEnd"/>
            <w:r>
              <w:rPr>
                <w:sz w:val="16"/>
                <w:szCs w:val="16"/>
              </w:rPr>
              <w:t xml:space="preserve"> SLAs.</w:t>
            </w:r>
          </w:p>
        </w:tc>
        <w:tc>
          <w:tcPr>
            <w:tcW w:w="2070" w:type="dxa"/>
          </w:tcPr>
          <w:p w14:paraId="11F1E7CF" w14:textId="08BB3BBB" w:rsidR="000754E3" w:rsidRDefault="000754E3" w:rsidP="00EA3253">
            <w:pPr>
              <w:pStyle w:val="table"/>
              <w:rPr>
                <w:sz w:val="16"/>
                <w:szCs w:val="16"/>
              </w:rPr>
            </w:pPr>
            <w:r>
              <w:rPr>
                <w:sz w:val="16"/>
                <w:szCs w:val="16"/>
              </w:rPr>
              <w:t>Mick Hanna</w:t>
            </w:r>
          </w:p>
        </w:tc>
      </w:tr>
      <w:tr w:rsidR="00AB0378" w14:paraId="58C580B7" w14:textId="77777777" w:rsidTr="001434A0">
        <w:tc>
          <w:tcPr>
            <w:tcW w:w="1608" w:type="dxa"/>
          </w:tcPr>
          <w:p w14:paraId="1A557184" w14:textId="6F028A8F" w:rsidR="00AB0378" w:rsidRDefault="00CF4CD8" w:rsidP="00EA3253">
            <w:pPr>
              <w:pStyle w:val="table"/>
              <w:rPr>
                <w:sz w:val="16"/>
                <w:szCs w:val="16"/>
              </w:rPr>
            </w:pPr>
            <w:r>
              <w:rPr>
                <w:sz w:val="16"/>
                <w:szCs w:val="16"/>
              </w:rPr>
              <w:t>January</w:t>
            </w:r>
            <w:r w:rsidR="00AB0378">
              <w:rPr>
                <w:sz w:val="16"/>
                <w:szCs w:val="16"/>
              </w:rPr>
              <w:t xml:space="preserve"> 202</w:t>
            </w:r>
            <w:r>
              <w:rPr>
                <w:sz w:val="16"/>
                <w:szCs w:val="16"/>
              </w:rPr>
              <w:t>3</w:t>
            </w:r>
          </w:p>
        </w:tc>
        <w:tc>
          <w:tcPr>
            <w:tcW w:w="912" w:type="dxa"/>
          </w:tcPr>
          <w:p w14:paraId="5AF09265" w14:textId="3B554BBF" w:rsidR="00AB0378" w:rsidRDefault="00547597" w:rsidP="00EA3253">
            <w:pPr>
              <w:pStyle w:val="table"/>
              <w:rPr>
                <w:sz w:val="16"/>
                <w:szCs w:val="16"/>
              </w:rPr>
            </w:pPr>
            <w:r>
              <w:rPr>
                <w:sz w:val="16"/>
                <w:szCs w:val="16"/>
              </w:rPr>
              <w:t>12.0</w:t>
            </w:r>
          </w:p>
        </w:tc>
        <w:tc>
          <w:tcPr>
            <w:tcW w:w="4410" w:type="dxa"/>
          </w:tcPr>
          <w:p w14:paraId="5A2D046E" w14:textId="4883270C" w:rsidR="00AB0378" w:rsidRDefault="00547597" w:rsidP="00EA3253">
            <w:pPr>
              <w:pStyle w:val="table"/>
              <w:rPr>
                <w:sz w:val="16"/>
                <w:szCs w:val="16"/>
              </w:rPr>
            </w:pPr>
            <w:r>
              <w:rPr>
                <w:sz w:val="16"/>
                <w:szCs w:val="16"/>
              </w:rPr>
              <w:t xml:space="preserve">Updated Section 2.1.2 – 2023 Release Calendar. </w:t>
            </w:r>
          </w:p>
        </w:tc>
        <w:tc>
          <w:tcPr>
            <w:tcW w:w="2070" w:type="dxa"/>
          </w:tcPr>
          <w:p w14:paraId="0C0FE4B4" w14:textId="05FA8166" w:rsidR="00AB0378" w:rsidRDefault="00547597" w:rsidP="00EA3253">
            <w:pPr>
              <w:pStyle w:val="table"/>
              <w:rPr>
                <w:sz w:val="16"/>
                <w:szCs w:val="16"/>
              </w:rPr>
            </w:pPr>
            <w:r>
              <w:rPr>
                <w:sz w:val="16"/>
                <w:szCs w:val="16"/>
              </w:rPr>
              <w:t>Mick Hanna</w:t>
            </w:r>
          </w:p>
        </w:tc>
      </w:tr>
      <w:tr w:rsidR="009F4E77" w14:paraId="2AC48751" w14:textId="77777777" w:rsidTr="001434A0">
        <w:tc>
          <w:tcPr>
            <w:tcW w:w="1608" w:type="dxa"/>
          </w:tcPr>
          <w:p w14:paraId="35BF55E7" w14:textId="19A0A6D3" w:rsidR="009F4E77" w:rsidRDefault="009F4E77" w:rsidP="00EA3253">
            <w:pPr>
              <w:pStyle w:val="table"/>
              <w:rPr>
                <w:sz w:val="16"/>
                <w:szCs w:val="16"/>
              </w:rPr>
            </w:pPr>
            <w:r>
              <w:rPr>
                <w:sz w:val="16"/>
                <w:szCs w:val="16"/>
              </w:rPr>
              <w:t>October 2023</w:t>
            </w:r>
          </w:p>
        </w:tc>
        <w:tc>
          <w:tcPr>
            <w:tcW w:w="912" w:type="dxa"/>
          </w:tcPr>
          <w:p w14:paraId="084F4115" w14:textId="6556F0DF" w:rsidR="009F4E77" w:rsidRDefault="009F4E77" w:rsidP="00EA3253">
            <w:pPr>
              <w:pStyle w:val="table"/>
              <w:rPr>
                <w:sz w:val="16"/>
                <w:szCs w:val="16"/>
              </w:rPr>
            </w:pPr>
            <w:r>
              <w:rPr>
                <w:sz w:val="16"/>
                <w:szCs w:val="16"/>
              </w:rPr>
              <w:t>13.0</w:t>
            </w:r>
          </w:p>
        </w:tc>
        <w:tc>
          <w:tcPr>
            <w:tcW w:w="4410" w:type="dxa"/>
          </w:tcPr>
          <w:p w14:paraId="63808503" w14:textId="7C192ACA" w:rsidR="009F4E77" w:rsidRDefault="009F4E77" w:rsidP="00EA3253">
            <w:pPr>
              <w:pStyle w:val="table"/>
              <w:rPr>
                <w:sz w:val="16"/>
                <w:szCs w:val="16"/>
              </w:rPr>
            </w:pPr>
            <w:r>
              <w:rPr>
                <w:sz w:val="16"/>
                <w:szCs w:val="16"/>
              </w:rPr>
              <w:t>Updated Section 2.1.2 – 2024 Release Calendar</w:t>
            </w:r>
            <w:r w:rsidR="00CF683B">
              <w:rPr>
                <w:sz w:val="16"/>
                <w:szCs w:val="16"/>
              </w:rPr>
              <w:t xml:space="preserve"> </w:t>
            </w:r>
            <w:r w:rsidR="0061562A">
              <w:rPr>
                <w:sz w:val="16"/>
                <w:szCs w:val="16"/>
              </w:rPr>
              <w:t>added</w:t>
            </w:r>
            <w:r w:rsidR="00CF683B">
              <w:rPr>
                <w:sz w:val="16"/>
                <w:szCs w:val="16"/>
              </w:rPr>
              <w:t xml:space="preserve"> RMTE </w:t>
            </w:r>
            <w:r w:rsidR="0061562A">
              <w:rPr>
                <w:sz w:val="16"/>
                <w:szCs w:val="16"/>
              </w:rPr>
              <w:t xml:space="preserve">objective and </w:t>
            </w:r>
            <w:r w:rsidR="00056BD1">
              <w:rPr>
                <w:sz w:val="16"/>
                <w:szCs w:val="16"/>
              </w:rPr>
              <w:t xml:space="preserve">expectations </w:t>
            </w:r>
            <w:r w:rsidR="00CF683B">
              <w:rPr>
                <w:sz w:val="16"/>
                <w:szCs w:val="16"/>
              </w:rPr>
              <w:t>statement</w:t>
            </w:r>
            <w:r w:rsidR="00CF04D0">
              <w:rPr>
                <w:sz w:val="16"/>
                <w:szCs w:val="16"/>
              </w:rPr>
              <w:t xml:space="preserve"> and </w:t>
            </w:r>
            <w:r w:rsidR="00056BD1">
              <w:rPr>
                <w:sz w:val="16"/>
                <w:szCs w:val="16"/>
              </w:rPr>
              <w:t>Section 6 regarding approvals were updated to reflect roles and not individuals</w:t>
            </w:r>
            <w:proofErr w:type="gramStart"/>
            <w:r w:rsidR="00056BD1">
              <w:rPr>
                <w:sz w:val="16"/>
                <w:szCs w:val="16"/>
              </w:rPr>
              <w:t xml:space="preserve">. </w:t>
            </w:r>
            <w:r w:rsidR="0046059F">
              <w:rPr>
                <w:sz w:val="16"/>
                <w:szCs w:val="16"/>
              </w:rPr>
              <w:t>.</w:t>
            </w:r>
            <w:proofErr w:type="gramEnd"/>
            <w:r w:rsidR="0046059F">
              <w:rPr>
                <w:sz w:val="16"/>
                <w:szCs w:val="16"/>
              </w:rPr>
              <w:t xml:space="preserve"> </w:t>
            </w:r>
          </w:p>
        </w:tc>
        <w:tc>
          <w:tcPr>
            <w:tcW w:w="2070" w:type="dxa"/>
          </w:tcPr>
          <w:p w14:paraId="547BC1BE" w14:textId="2DCCB6C0" w:rsidR="009F4E77" w:rsidRDefault="009F4E77" w:rsidP="00EA3253">
            <w:pPr>
              <w:pStyle w:val="table"/>
              <w:rPr>
                <w:sz w:val="16"/>
                <w:szCs w:val="16"/>
              </w:rPr>
            </w:pPr>
            <w:r>
              <w:rPr>
                <w:sz w:val="16"/>
                <w:szCs w:val="16"/>
              </w:rPr>
              <w:t>Mick Hanna</w:t>
            </w:r>
          </w:p>
        </w:tc>
      </w:tr>
      <w:tr w:rsidR="00C16BE1" w14:paraId="461AD6A0" w14:textId="77777777" w:rsidTr="001434A0">
        <w:tc>
          <w:tcPr>
            <w:tcW w:w="1608" w:type="dxa"/>
          </w:tcPr>
          <w:p w14:paraId="4401DEBE" w14:textId="690975B6" w:rsidR="00C16BE1" w:rsidRDefault="002A5847" w:rsidP="00EA3253">
            <w:pPr>
              <w:pStyle w:val="table"/>
              <w:rPr>
                <w:sz w:val="16"/>
                <w:szCs w:val="16"/>
              </w:rPr>
            </w:pPr>
            <w:r>
              <w:rPr>
                <w:sz w:val="16"/>
                <w:szCs w:val="16"/>
              </w:rPr>
              <w:t>December 2023</w:t>
            </w:r>
          </w:p>
        </w:tc>
        <w:tc>
          <w:tcPr>
            <w:tcW w:w="912" w:type="dxa"/>
          </w:tcPr>
          <w:p w14:paraId="16CB0142" w14:textId="0BC592E8" w:rsidR="00C16BE1" w:rsidRDefault="002A5847" w:rsidP="00EA3253">
            <w:pPr>
              <w:pStyle w:val="table"/>
              <w:rPr>
                <w:sz w:val="16"/>
                <w:szCs w:val="16"/>
              </w:rPr>
            </w:pPr>
            <w:r>
              <w:rPr>
                <w:sz w:val="16"/>
                <w:szCs w:val="16"/>
              </w:rPr>
              <w:t>14.0</w:t>
            </w:r>
          </w:p>
        </w:tc>
        <w:tc>
          <w:tcPr>
            <w:tcW w:w="4410" w:type="dxa"/>
          </w:tcPr>
          <w:p w14:paraId="04FBF97A" w14:textId="61BDF966" w:rsidR="00C16BE1" w:rsidRDefault="002A5847" w:rsidP="00EA3253">
            <w:pPr>
              <w:pStyle w:val="table"/>
              <w:rPr>
                <w:sz w:val="16"/>
                <w:szCs w:val="16"/>
              </w:rPr>
            </w:pPr>
            <w:r>
              <w:rPr>
                <w:sz w:val="16"/>
                <w:szCs w:val="16"/>
              </w:rPr>
              <w:t>RMS approved with minor edits clarifying the blank release date</w:t>
            </w:r>
            <w:r w:rsidR="001632D5">
              <w:rPr>
                <w:sz w:val="16"/>
                <w:szCs w:val="16"/>
              </w:rPr>
              <w:t>.</w:t>
            </w:r>
          </w:p>
        </w:tc>
        <w:tc>
          <w:tcPr>
            <w:tcW w:w="2070" w:type="dxa"/>
          </w:tcPr>
          <w:p w14:paraId="519E6F26" w14:textId="206C1760" w:rsidR="00C16BE1" w:rsidRDefault="001632D5" w:rsidP="00EA3253">
            <w:pPr>
              <w:pStyle w:val="table"/>
              <w:rPr>
                <w:sz w:val="16"/>
                <w:szCs w:val="16"/>
              </w:rPr>
            </w:pPr>
            <w:r>
              <w:rPr>
                <w:sz w:val="16"/>
                <w:szCs w:val="16"/>
              </w:rPr>
              <w:t>Mick Hanna</w:t>
            </w:r>
          </w:p>
        </w:tc>
      </w:tr>
      <w:tr w:rsidR="00F94046" w14:paraId="721CC432" w14:textId="77777777" w:rsidTr="001434A0">
        <w:tc>
          <w:tcPr>
            <w:tcW w:w="1608" w:type="dxa"/>
          </w:tcPr>
          <w:p w14:paraId="54366533" w14:textId="78B4E91B" w:rsidR="00F94046" w:rsidRDefault="00F94046" w:rsidP="00F94046">
            <w:pPr>
              <w:pStyle w:val="table"/>
              <w:rPr>
                <w:sz w:val="16"/>
                <w:szCs w:val="16"/>
              </w:rPr>
            </w:pPr>
            <w:r>
              <w:rPr>
                <w:sz w:val="16"/>
                <w:szCs w:val="16"/>
              </w:rPr>
              <w:t>December 2024</w:t>
            </w:r>
          </w:p>
        </w:tc>
        <w:tc>
          <w:tcPr>
            <w:tcW w:w="912" w:type="dxa"/>
          </w:tcPr>
          <w:p w14:paraId="45D533B6" w14:textId="4F5FB74E" w:rsidR="00F94046" w:rsidRDefault="00F94046" w:rsidP="00F94046">
            <w:pPr>
              <w:pStyle w:val="table"/>
              <w:rPr>
                <w:sz w:val="16"/>
                <w:szCs w:val="16"/>
              </w:rPr>
            </w:pPr>
            <w:r>
              <w:rPr>
                <w:sz w:val="16"/>
                <w:szCs w:val="16"/>
              </w:rPr>
              <w:t>15.0</w:t>
            </w:r>
          </w:p>
        </w:tc>
        <w:tc>
          <w:tcPr>
            <w:tcW w:w="4410" w:type="dxa"/>
          </w:tcPr>
          <w:p w14:paraId="1F2DB352" w14:textId="260806FA" w:rsidR="00F94046" w:rsidRDefault="00F94046" w:rsidP="00F94046">
            <w:pPr>
              <w:pStyle w:val="table"/>
              <w:rPr>
                <w:sz w:val="16"/>
                <w:szCs w:val="16"/>
              </w:rPr>
            </w:pPr>
            <w:r>
              <w:rPr>
                <w:sz w:val="16"/>
                <w:szCs w:val="16"/>
              </w:rPr>
              <w:t>Updated Section 2.1.2 – 2025 Release Calendar</w:t>
            </w:r>
          </w:p>
        </w:tc>
        <w:tc>
          <w:tcPr>
            <w:tcW w:w="2070" w:type="dxa"/>
          </w:tcPr>
          <w:p w14:paraId="37452156" w14:textId="1D005DEB" w:rsidR="00F94046" w:rsidRDefault="00F94046" w:rsidP="00F94046">
            <w:pPr>
              <w:pStyle w:val="table"/>
              <w:rPr>
                <w:sz w:val="16"/>
                <w:szCs w:val="16"/>
              </w:rPr>
            </w:pPr>
            <w:r>
              <w:rPr>
                <w:sz w:val="16"/>
                <w:szCs w:val="16"/>
              </w:rPr>
              <w:t>Mick Hanna</w:t>
            </w:r>
          </w:p>
        </w:tc>
      </w:tr>
      <w:tr w:rsidR="00DB44B8" w14:paraId="583B26CC" w14:textId="77777777" w:rsidTr="001434A0">
        <w:trPr>
          <w:ins w:id="3" w:author="Hanna, Mick" w:date="2025-10-23T12:53:00Z"/>
        </w:trPr>
        <w:tc>
          <w:tcPr>
            <w:tcW w:w="1608" w:type="dxa"/>
          </w:tcPr>
          <w:p w14:paraId="13F17CBB" w14:textId="21ECD1FF" w:rsidR="00DB44B8" w:rsidRDefault="00DB44B8" w:rsidP="00F94046">
            <w:pPr>
              <w:pStyle w:val="table"/>
              <w:rPr>
                <w:ins w:id="4" w:author="Hanna, Mick" w:date="2025-10-23T12:53:00Z" w16du:dateUtc="2025-10-23T17:53:00Z"/>
                <w:sz w:val="16"/>
                <w:szCs w:val="16"/>
              </w:rPr>
            </w:pPr>
            <w:ins w:id="5" w:author="Hanna, Mick" w:date="2025-10-23T12:53:00Z" w16du:dateUtc="2025-10-23T17:53:00Z">
              <w:r>
                <w:rPr>
                  <w:sz w:val="16"/>
                  <w:szCs w:val="16"/>
                </w:rPr>
                <w:t>October 2025</w:t>
              </w:r>
            </w:ins>
          </w:p>
        </w:tc>
        <w:tc>
          <w:tcPr>
            <w:tcW w:w="912" w:type="dxa"/>
          </w:tcPr>
          <w:p w14:paraId="324ABC92" w14:textId="6D6D959D" w:rsidR="00DB44B8" w:rsidRDefault="00DB44B8" w:rsidP="00F94046">
            <w:pPr>
              <w:pStyle w:val="table"/>
              <w:rPr>
                <w:ins w:id="6" w:author="Hanna, Mick" w:date="2025-10-23T12:53:00Z" w16du:dateUtc="2025-10-23T17:53:00Z"/>
                <w:sz w:val="16"/>
                <w:szCs w:val="16"/>
              </w:rPr>
            </w:pPr>
            <w:ins w:id="7" w:author="Hanna, Mick" w:date="2025-10-23T12:53:00Z" w16du:dateUtc="2025-10-23T17:53:00Z">
              <w:r>
                <w:rPr>
                  <w:sz w:val="16"/>
                  <w:szCs w:val="16"/>
                </w:rPr>
                <w:t>16.0</w:t>
              </w:r>
            </w:ins>
          </w:p>
        </w:tc>
        <w:tc>
          <w:tcPr>
            <w:tcW w:w="4410" w:type="dxa"/>
          </w:tcPr>
          <w:p w14:paraId="5C36E7E8" w14:textId="77777777" w:rsidR="00DB44B8" w:rsidRDefault="00DB44B8" w:rsidP="00F94046">
            <w:pPr>
              <w:pStyle w:val="table"/>
              <w:rPr>
                <w:ins w:id="8" w:author="Hanna, Mick" w:date="2025-10-23T12:55:00Z" w16du:dateUtc="2025-10-23T17:55:00Z"/>
                <w:sz w:val="16"/>
                <w:szCs w:val="16"/>
              </w:rPr>
            </w:pPr>
            <w:ins w:id="9" w:author="Hanna, Mick" w:date="2025-10-23T12:53:00Z" w16du:dateUtc="2025-10-23T17:53:00Z">
              <w:r>
                <w:rPr>
                  <w:sz w:val="16"/>
                  <w:szCs w:val="16"/>
                </w:rPr>
                <w:t xml:space="preserve">Remove </w:t>
              </w:r>
            </w:ins>
            <w:ins w:id="10" w:author="Hanna, Mick" w:date="2025-10-23T12:54:00Z" w16du:dateUtc="2025-10-23T17:54:00Z">
              <w:r>
                <w:rPr>
                  <w:sz w:val="16"/>
                  <w:szCs w:val="16"/>
                </w:rPr>
                <w:t xml:space="preserve">Section 2.3 – </w:t>
              </w:r>
              <w:proofErr w:type="spellStart"/>
              <w:r>
                <w:rPr>
                  <w:sz w:val="16"/>
                  <w:szCs w:val="16"/>
                </w:rPr>
                <w:t>ListServ</w:t>
              </w:r>
              <w:proofErr w:type="spellEnd"/>
              <w:r>
                <w:rPr>
                  <w:sz w:val="16"/>
                  <w:szCs w:val="16"/>
                </w:rPr>
                <w:t xml:space="preserve"> to </w:t>
              </w:r>
              <w:proofErr w:type="spellStart"/>
              <w:proofErr w:type="gramStart"/>
              <w:r>
                <w:rPr>
                  <w:sz w:val="16"/>
                  <w:szCs w:val="16"/>
                </w:rPr>
                <w:t>it’s</w:t>
              </w:r>
              <w:proofErr w:type="spellEnd"/>
              <w:proofErr w:type="gramEnd"/>
              <w:r>
                <w:rPr>
                  <w:sz w:val="16"/>
                  <w:szCs w:val="16"/>
                </w:rPr>
                <w:t xml:space="preserve"> own document.</w:t>
              </w:r>
            </w:ins>
          </w:p>
          <w:p w14:paraId="0D1F0174" w14:textId="453C92A4" w:rsidR="00DB44B8" w:rsidRDefault="00DB44B8" w:rsidP="00F94046">
            <w:pPr>
              <w:pStyle w:val="table"/>
              <w:rPr>
                <w:ins w:id="11" w:author="Hanna, Mick" w:date="2025-10-23T13:24:00Z" w16du:dateUtc="2025-10-23T18:24:00Z"/>
                <w:sz w:val="16"/>
                <w:szCs w:val="16"/>
              </w:rPr>
            </w:pPr>
            <w:ins w:id="12" w:author="Hanna, Mick" w:date="2025-10-23T12:55:00Z" w16du:dateUtc="2025-10-23T17:55:00Z">
              <w:r>
                <w:rPr>
                  <w:sz w:val="16"/>
                  <w:szCs w:val="16"/>
                </w:rPr>
                <w:t xml:space="preserve">Update Section 2.1.3 and 2.2.3 to update </w:t>
              </w:r>
            </w:ins>
            <w:ins w:id="13" w:author="Hanna, Mick" w:date="2025-10-23T12:56:00Z" w16du:dateUtc="2025-10-23T17:56:00Z">
              <w:r>
                <w:rPr>
                  <w:sz w:val="16"/>
                  <w:szCs w:val="16"/>
                </w:rPr>
                <w:t>Reporting information.</w:t>
              </w:r>
            </w:ins>
          </w:p>
          <w:p w14:paraId="488904B2" w14:textId="2CBF8670" w:rsidR="00AD4E0A" w:rsidRDefault="00AD4E0A" w:rsidP="00F94046">
            <w:pPr>
              <w:pStyle w:val="table"/>
              <w:rPr>
                <w:ins w:id="14" w:author="Hanna, Mick" w:date="2025-10-23T12:54:00Z" w16du:dateUtc="2025-10-23T17:54:00Z"/>
                <w:sz w:val="16"/>
                <w:szCs w:val="16"/>
              </w:rPr>
            </w:pPr>
            <w:ins w:id="15" w:author="Hanna, Mick" w:date="2025-10-23T13:24:00Z" w16du:dateUtc="2025-10-23T18:24:00Z">
              <w:r>
                <w:rPr>
                  <w:sz w:val="16"/>
                  <w:szCs w:val="16"/>
                </w:rPr>
                <w:t>Update Section 2.1.2 with the release calendar.</w:t>
              </w:r>
            </w:ins>
          </w:p>
          <w:p w14:paraId="7830EE13" w14:textId="38DC41C6" w:rsidR="00DB44B8" w:rsidRDefault="00DB44B8" w:rsidP="00F94046">
            <w:pPr>
              <w:pStyle w:val="table"/>
              <w:rPr>
                <w:ins w:id="16" w:author="Hanna, Mick" w:date="2025-10-23T12:53:00Z" w16du:dateUtc="2025-10-23T17:53:00Z"/>
                <w:sz w:val="16"/>
                <w:szCs w:val="16"/>
              </w:rPr>
            </w:pPr>
          </w:p>
        </w:tc>
        <w:tc>
          <w:tcPr>
            <w:tcW w:w="2070" w:type="dxa"/>
          </w:tcPr>
          <w:p w14:paraId="082A4239" w14:textId="77777777" w:rsidR="00DB44B8" w:rsidRDefault="00DB44B8" w:rsidP="00F94046">
            <w:pPr>
              <w:pStyle w:val="table"/>
              <w:rPr>
                <w:ins w:id="17" w:author="Hanna, Mick" w:date="2025-10-23T12:53:00Z" w16du:dateUtc="2025-10-23T17:53:00Z"/>
                <w:sz w:val="16"/>
                <w:szCs w:val="16"/>
              </w:rPr>
            </w:pPr>
          </w:p>
        </w:tc>
      </w:tr>
    </w:tbl>
    <w:p w14:paraId="08ACFD19" w14:textId="77777777" w:rsidR="001A760B" w:rsidRPr="00CA309B" w:rsidRDefault="001A760B" w:rsidP="00053EC2">
      <w:pPr>
        <w:numPr>
          <w:ilvl w:val="0"/>
          <w:numId w:val="23"/>
        </w:numPr>
        <w:rPr>
          <w:i/>
          <w:sz w:val="36"/>
          <w:szCs w:val="36"/>
        </w:rPr>
      </w:pPr>
      <w:r>
        <w:rPr>
          <w:i/>
          <w:sz w:val="16"/>
          <w:szCs w:val="16"/>
        </w:rPr>
        <w:br w:type="page"/>
      </w:r>
      <w:bookmarkStart w:id="18" w:name="_Toc165705246"/>
      <w:r w:rsidRPr="00A53374">
        <w:rPr>
          <w:i/>
          <w:sz w:val="36"/>
          <w:szCs w:val="36"/>
        </w:rPr>
        <w:lastRenderedPageBreak/>
        <w:t>Introduction</w:t>
      </w:r>
    </w:p>
    <w:p w14:paraId="6F76637F" w14:textId="2726C095" w:rsidR="001A760B" w:rsidRPr="00CA309B" w:rsidRDefault="001A760B" w:rsidP="00A53374">
      <w:pPr>
        <w:numPr>
          <w:ilvl w:val="0"/>
          <w:numId w:val="23"/>
        </w:numPr>
        <w:outlineLvl w:val="0"/>
        <w:rPr>
          <w:i/>
          <w:sz w:val="36"/>
          <w:szCs w:val="36"/>
        </w:rPr>
      </w:pPr>
      <w:r w:rsidRPr="00CA309B">
        <w:rPr>
          <w:i/>
          <w:sz w:val="36"/>
          <w:szCs w:val="36"/>
        </w:rPr>
        <w:t>Retail Market</w:t>
      </w:r>
      <w:del w:id="19" w:author="Hanna, Mick" w:date="2025-10-23T13:45:00Z" w16du:dateUtc="2025-10-23T18:45:00Z">
        <w:r w:rsidR="00B04B53" w:rsidDel="00CB4180">
          <w:rPr>
            <w:i/>
            <w:sz w:val="36"/>
            <w:szCs w:val="36"/>
          </w:rPr>
          <w:delText xml:space="preserve"> and ListServ</w:delText>
        </w:r>
      </w:del>
      <w:ins w:id="20" w:author="Hanna, Mick" w:date="2025-10-23T13:46:00Z" w16du:dateUtc="2025-10-23T18:46:00Z">
        <w:r w:rsidR="00CB4180">
          <w:rPr>
            <w:i/>
            <w:sz w:val="36"/>
            <w:szCs w:val="36"/>
          </w:rPr>
          <w:t xml:space="preserve"> </w:t>
        </w:r>
      </w:ins>
      <w:r w:rsidRPr="00CA309B">
        <w:rPr>
          <w:i/>
          <w:sz w:val="36"/>
          <w:szCs w:val="36"/>
        </w:rPr>
        <w:t xml:space="preserve"> IT Services</w:t>
      </w:r>
      <w:bookmarkEnd w:id="18"/>
      <w:r w:rsidRPr="00CA309B">
        <w:rPr>
          <w:i/>
          <w:sz w:val="36"/>
          <w:szCs w:val="36"/>
        </w:rPr>
        <w:t xml:space="preserve"> </w:t>
      </w:r>
    </w:p>
    <w:p w14:paraId="2BD400EA" w14:textId="77777777" w:rsidR="001A760B" w:rsidRPr="0013439B" w:rsidRDefault="001A760B" w:rsidP="00A53374">
      <w:pPr>
        <w:numPr>
          <w:ilvl w:val="1"/>
          <w:numId w:val="23"/>
        </w:numPr>
        <w:outlineLvl w:val="0"/>
        <w:rPr>
          <w:i/>
          <w:sz w:val="24"/>
          <w:szCs w:val="24"/>
        </w:rPr>
      </w:pPr>
      <w:bookmarkStart w:id="21" w:name="_Toc165705247"/>
      <w:r w:rsidRPr="0013439B">
        <w:rPr>
          <w:i/>
          <w:sz w:val="24"/>
          <w:szCs w:val="24"/>
        </w:rPr>
        <w:t>Retail Transaction Processing</w:t>
      </w:r>
      <w:bookmarkEnd w:id="21"/>
    </w:p>
    <w:p w14:paraId="7F33DB8F"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037AF2E4" w14:textId="77777777" w:rsidR="001A760B" w:rsidRPr="0013439B" w:rsidRDefault="001A760B" w:rsidP="00A53374">
      <w:pPr>
        <w:numPr>
          <w:ilvl w:val="2"/>
          <w:numId w:val="23"/>
        </w:numPr>
        <w:outlineLvl w:val="0"/>
        <w:rPr>
          <w:i/>
          <w:sz w:val="24"/>
          <w:szCs w:val="24"/>
        </w:rPr>
      </w:pPr>
      <w:r w:rsidRPr="0013439B">
        <w:rPr>
          <w:i/>
          <w:sz w:val="24"/>
          <w:szCs w:val="24"/>
        </w:rPr>
        <w:t xml:space="preserve">Service Availability </w:t>
      </w:r>
    </w:p>
    <w:p w14:paraId="1EC4C4B6" w14:textId="77777777" w:rsidR="001A760B" w:rsidRPr="003568E4" w:rsidRDefault="001A760B" w:rsidP="00A53374">
      <w:pPr>
        <w:numPr>
          <w:ilvl w:val="2"/>
          <w:numId w:val="23"/>
        </w:numPr>
        <w:outlineLvl w:val="0"/>
        <w:rPr>
          <w:i/>
          <w:sz w:val="24"/>
          <w:szCs w:val="24"/>
        </w:rPr>
      </w:pPr>
      <w:r w:rsidRPr="003568E4">
        <w:rPr>
          <w:i/>
          <w:sz w:val="24"/>
          <w:szCs w:val="24"/>
        </w:rPr>
        <w:t>Market Notification and Reporting</w:t>
      </w:r>
    </w:p>
    <w:p w14:paraId="7DBB3036" w14:textId="77777777" w:rsidR="001A760B" w:rsidRPr="0013439B" w:rsidRDefault="001A760B" w:rsidP="00A53374">
      <w:pPr>
        <w:numPr>
          <w:ilvl w:val="1"/>
          <w:numId w:val="23"/>
        </w:numPr>
        <w:outlineLvl w:val="0"/>
        <w:rPr>
          <w:i/>
          <w:sz w:val="24"/>
          <w:szCs w:val="24"/>
        </w:rPr>
      </w:pPr>
      <w:bookmarkStart w:id="22" w:name="_Toc165705249"/>
      <w:r w:rsidRPr="0013439B">
        <w:rPr>
          <w:i/>
          <w:sz w:val="24"/>
          <w:szCs w:val="24"/>
        </w:rPr>
        <w:t>MarkeTrak</w:t>
      </w:r>
      <w:bookmarkEnd w:id="22"/>
    </w:p>
    <w:p w14:paraId="11358D5E"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4E7D0B77" w14:textId="77777777" w:rsidR="001A760B" w:rsidRPr="0013439B" w:rsidRDefault="001A760B" w:rsidP="00A53374">
      <w:pPr>
        <w:numPr>
          <w:ilvl w:val="2"/>
          <w:numId w:val="23"/>
        </w:numPr>
        <w:outlineLvl w:val="0"/>
        <w:rPr>
          <w:i/>
          <w:sz w:val="24"/>
          <w:szCs w:val="24"/>
        </w:rPr>
      </w:pPr>
      <w:r w:rsidRPr="0013439B">
        <w:rPr>
          <w:i/>
          <w:sz w:val="24"/>
          <w:szCs w:val="24"/>
        </w:rPr>
        <w:t>Service Availability</w:t>
      </w:r>
    </w:p>
    <w:p w14:paraId="2E2DB68A" w14:textId="419AC86B" w:rsidR="001A760B" w:rsidRDefault="001A760B" w:rsidP="003568E4">
      <w:pPr>
        <w:numPr>
          <w:ilvl w:val="2"/>
          <w:numId w:val="23"/>
        </w:numPr>
        <w:outlineLvl w:val="0"/>
        <w:rPr>
          <w:i/>
          <w:sz w:val="24"/>
          <w:szCs w:val="24"/>
        </w:rPr>
      </w:pPr>
      <w:bookmarkStart w:id="23" w:name="_Toc165705251"/>
      <w:r w:rsidRPr="003568E4">
        <w:rPr>
          <w:i/>
          <w:sz w:val="24"/>
          <w:szCs w:val="24"/>
        </w:rPr>
        <w:t>Market Notification and Reporting</w:t>
      </w:r>
    </w:p>
    <w:p w14:paraId="6A078C5B" w14:textId="7EB20B99" w:rsidR="00B04B53" w:rsidDel="00CB4180" w:rsidRDefault="00B04B53" w:rsidP="00B04B53">
      <w:pPr>
        <w:numPr>
          <w:ilvl w:val="1"/>
          <w:numId w:val="23"/>
        </w:numPr>
        <w:outlineLvl w:val="0"/>
        <w:rPr>
          <w:del w:id="24" w:author="Hanna, Mick" w:date="2025-10-23T13:45:00Z" w16du:dateUtc="2025-10-23T18:45:00Z"/>
          <w:i/>
          <w:sz w:val="24"/>
          <w:szCs w:val="24"/>
        </w:rPr>
      </w:pPr>
      <w:del w:id="25" w:author="Hanna, Mick" w:date="2025-10-23T13:45:00Z" w16du:dateUtc="2025-10-23T18:45:00Z">
        <w:r w:rsidDel="00CB4180">
          <w:rPr>
            <w:i/>
            <w:sz w:val="24"/>
            <w:szCs w:val="24"/>
          </w:rPr>
          <w:delText>ListServ</w:delText>
        </w:r>
      </w:del>
    </w:p>
    <w:p w14:paraId="37A2067D" w14:textId="6CBD1349" w:rsidR="00B04B53" w:rsidDel="00CB4180" w:rsidRDefault="00B04B53" w:rsidP="00B04B53">
      <w:pPr>
        <w:numPr>
          <w:ilvl w:val="2"/>
          <w:numId w:val="23"/>
        </w:numPr>
        <w:outlineLvl w:val="0"/>
        <w:rPr>
          <w:del w:id="26" w:author="Hanna, Mick" w:date="2025-10-23T13:45:00Z" w16du:dateUtc="2025-10-23T18:45:00Z"/>
          <w:i/>
          <w:sz w:val="24"/>
          <w:szCs w:val="24"/>
        </w:rPr>
      </w:pPr>
      <w:del w:id="27" w:author="Hanna, Mick" w:date="2025-10-23T13:45:00Z" w16du:dateUtc="2025-10-23T18:45:00Z">
        <w:r w:rsidDel="00CB4180">
          <w:rPr>
            <w:i/>
            <w:sz w:val="24"/>
            <w:szCs w:val="24"/>
          </w:rPr>
          <w:delText>Service Scope</w:delText>
        </w:r>
      </w:del>
    </w:p>
    <w:p w14:paraId="5AC1D64C" w14:textId="21E4E956" w:rsidR="00B04B53" w:rsidDel="00CB4180" w:rsidRDefault="00B04B53" w:rsidP="00B04B53">
      <w:pPr>
        <w:numPr>
          <w:ilvl w:val="2"/>
          <w:numId w:val="23"/>
        </w:numPr>
        <w:outlineLvl w:val="0"/>
        <w:rPr>
          <w:del w:id="28" w:author="Hanna, Mick" w:date="2025-10-23T13:45:00Z" w16du:dateUtc="2025-10-23T18:45:00Z"/>
          <w:i/>
          <w:sz w:val="24"/>
          <w:szCs w:val="24"/>
        </w:rPr>
      </w:pPr>
      <w:del w:id="29" w:author="Hanna, Mick" w:date="2025-10-23T13:45:00Z" w16du:dateUtc="2025-10-23T18:45:00Z">
        <w:r w:rsidDel="00CB4180">
          <w:rPr>
            <w:i/>
            <w:sz w:val="24"/>
            <w:szCs w:val="24"/>
          </w:rPr>
          <w:delText>Service Availability</w:delText>
        </w:r>
      </w:del>
    </w:p>
    <w:p w14:paraId="0DCECC46" w14:textId="7E4F0EFC" w:rsidR="00B04B53" w:rsidRPr="003568E4" w:rsidDel="00CB4180" w:rsidRDefault="00B04B53">
      <w:pPr>
        <w:numPr>
          <w:ilvl w:val="2"/>
          <w:numId w:val="23"/>
        </w:numPr>
        <w:outlineLvl w:val="0"/>
        <w:rPr>
          <w:del w:id="30" w:author="Hanna, Mick" w:date="2025-10-23T13:45:00Z" w16du:dateUtc="2025-10-23T18:45:00Z"/>
          <w:i/>
          <w:sz w:val="24"/>
          <w:szCs w:val="24"/>
        </w:rPr>
      </w:pPr>
      <w:del w:id="31" w:author="Hanna, Mick" w:date="2025-10-23T13:45:00Z" w16du:dateUtc="2025-10-23T18:45:00Z">
        <w:r w:rsidDel="00CB4180">
          <w:rPr>
            <w:i/>
            <w:sz w:val="24"/>
            <w:szCs w:val="24"/>
          </w:rPr>
          <w:delText>Market Notification and Reporting</w:delText>
        </w:r>
      </w:del>
    </w:p>
    <w:p w14:paraId="2AC08B99" w14:textId="77777777" w:rsidR="001A760B" w:rsidRPr="008A54B8" w:rsidRDefault="001A760B">
      <w:pPr>
        <w:numPr>
          <w:ilvl w:val="0"/>
          <w:numId w:val="23"/>
        </w:numPr>
        <w:outlineLvl w:val="0"/>
        <w:rPr>
          <w:i/>
          <w:sz w:val="36"/>
          <w:szCs w:val="36"/>
        </w:rPr>
      </w:pPr>
      <w:bookmarkStart w:id="32" w:name="_Toc165705252"/>
      <w:bookmarkEnd w:id="23"/>
      <w:r w:rsidRPr="00CA309B">
        <w:rPr>
          <w:i/>
          <w:sz w:val="36"/>
          <w:szCs w:val="36"/>
        </w:rPr>
        <w:t>Retail Market IT Services Reporting</w:t>
      </w:r>
    </w:p>
    <w:p w14:paraId="37B840A7" w14:textId="77777777" w:rsidR="001A760B" w:rsidRPr="00CA309B" w:rsidRDefault="001A760B" w:rsidP="00A53374">
      <w:pPr>
        <w:numPr>
          <w:ilvl w:val="0"/>
          <w:numId w:val="23"/>
        </w:numPr>
        <w:outlineLvl w:val="0"/>
        <w:rPr>
          <w:i/>
          <w:sz w:val="36"/>
          <w:szCs w:val="36"/>
        </w:rPr>
      </w:pPr>
      <w:r w:rsidRPr="00CA309B">
        <w:rPr>
          <w:i/>
          <w:sz w:val="36"/>
          <w:szCs w:val="36"/>
        </w:rPr>
        <w:t>Service Availability Renegotiations and Change Control Process</w:t>
      </w:r>
    </w:p>
    <w:p w14:paraId="329518DE" w14:textId="77777777" w:rsidR="001A760B" w:rsidRDefault="001A760B" w:rsidP="00A53374">
      <w:pPr>
        <w:numPr>
          <w:ilvl w:val="0"/>
          <w:numId w:val="23"/>
        </w:numPr>
        <w:outlineLvl w:val="0"/>
        <w:rPr>
          <w:i/>
          <w:sz w:val="36"/>
          <w:szCs w:val="36"/>
        </w:rPr>
      </w:pPr>
      <w:r w:rsidRPr="00CA309B">
        <w:rPr>
          <w:i/>
          <w:sz w:val="36"/>
          <w:szCs w:val="36"/>
        </w:rPr>
        <w:t>Annual Review Process</w:t>
      </w:r>
    </w:p>
    <w:p w14:paraId="1CE7BA18" w14:textId="77777777" w:rsidR="001A760B" w:rsidRPr="00CA309B" w:rsidRDefault="001A760B" w:rsidP="00A53374">
      <w:pPr>
        <w:numPr>
          <w:ilvl w:val="0"/>
          <w:numId w:val="23"/>
        </w:numPr>
        <w:outlineLvl w:val="0"/>
        <w:rPr>
          <w:i/>
          <w:sz w:val="36"/>
          <w:szCs w:val="36"/>
        </w:rPr>
      </w:pPr>
      <w:r>
        <w:rPr>
          <w:i/>
          <w:sz w:val="36"/>
          <w:szCs w:val="36"/>
        </w:rPr>
        <w:t>Approvals</w:t>
      </w:r>
    </w:p>
    <w:p w14:paraId="00DADC1A" w14:textId="77777777" w:rsidR="001A760B" w:rsidRDefault="001A760B" w:rsidP="00701FBD">
      <w:pPr>
        <w:outlineLvl w:val="0"/>
        <w:rPr>
          <w:i/>
          <w:sz w:val="36"/>
          <w:szCs w:val="36"/>
        </w:rPr>
      </w:pPr>
    </w:p>
    <w:p w14:paraId="673A7974" w14:textId="77777777" w:rsidR="001A760B" w:rsidRDefault="001A760B" w:rsidP="00701FBD">
      <w:pPr>
        <w:outlineLvl w:val="0"/>
        <w:rPr>
          <w:i/>
          <w:sz w:val="36"/>
          <w:szCs w:val="36"/>
        </w:rPr>
      </w:pPr>
      <w:r w:rsidRPr="00CA309B">
        <w:rPr>
          <w:i/>
          <w:sz w:val="36"/>
          <w:szCs w:val="36"/>
        </w:rPr>
        <w:t>Appendix A: Definitions</w:t>
      </w:r>
    </w:p>
    <w:p w14:paraId="49525732" w14:textId="77777777" w:rsidR="007D7DAD" w:rsidRPr="00CA309B" w:rsidRDefault="007D7DAD" w:rsidP="00701FBD">
      <w:pPr>
        <w:outlineLvl w:val="0"/>
        <w:rPr>
          <w:i/>
          <w:sz w:val="36"/>
          <w:szCs w:val="36"/>
        </w:rPr>
      </w:pPr>
    </w:p>
    <w:p w14:paraId="76E7E85C" w14:textId="77777777" w:rsidR="001A760B" w:rsidRPr="00C61905" w:rsidRDefault="001A760B" w:rsidP="0013439B">
      <w:pPr>
        <w:outlineLvl w:val="0"/>
        <w:rPr>
          <w:i/>
          <w:sz w:val="48"/>
          <w:szCs w:val="48"/>
        </w:rPr>
      </w:pPr>
      <w:r>
        <w:rPr>
          <w:i/>
          <w:sz w:val="40"/>
          <w:szCs w:val="40"/>
        </w:rPr>
        <w:br w:type="page"/>
      </w:r>
      <w:bookmarkEnd w:id="32"/>
      <w:r>
        <w:rPr>
          <w:i/>
          <w:sz w:val="40"/>
          <w:szCs w:val="40"/>
        </w:rPr>
        <w:lastRenderedPageBreak/>
        <w:t xml:space="preserve">1. </w:t>
      </w:r>
      <w:r w:rsidRPr="00C61905">
        <w:rPr>
          <w:i/>
          <w:sz w:val="48"/>
          <w:szCs w:val="48"/>
        </w:rPr>
        <w:t>Introduction</w:t>
      </w:r>
    </w:p>
    <w:p w14:paraId="39CA1166" w14:textId="77777777" w:rsidR="001A760B" w:rsidRDefault="001A760B" w:rsidP="0013439B">
      <w:pPr>
        <w:rPr>
          <w:sz w:val="24"/>
          <w:szCs w:val="24"/>
        </w:rPr>
      </w:pPr>
      <w:r>
        <w:rPr>
          <w:sz w:val="24"/>
          <w:szCs w:val="24"/>
        </w:rPr>
        <w:t>This document describes the service availability targets, operating hours and reporting mechanisms for several IT services provided by ERCOT to the Texas competitive retail electric market.</w:t>
      </w:r>
    </w:p>
    <w:p w14:paraId="180A5930" w14:textId="77777777" w:rsidR="001A760B" w:rsidRDefault="001A760B" w:rsidP="0013439B">
      <w:pPr>
        <w:rPr>
          <w:sz w:val="24"/>
          <w:szCs w:val="24"/>
        </w:rPr>
      </w:pPr>
    </w:p>
    <w:p w14:paraId="600C45D3" w14:textId="77777777" w:rsidR="001A760B" w:rsidRDefault="001A760B" w:rsidP="0013439B">
      <w:pPr>
        <w:rPr>
          <w:sz w:val="24"/>
          <w:szCs w:val="24"/>
        </w:rPr>
      </w:pPr>
      <w:r>
        <w:rPr>
          <w:sz w:val="24"/>
          <w:szCs w:val="24"/>
        </w:rPr>
        <w:t>Where applicable, these service targets build upon the requirements outlined in ERCOT Protocols Section 15 and the Retail Market Guide to provide additional guidance to Competitive Retailers and Transmission/Distribution Service Providers (TDSPs).</w:t>
      </w:r>
    </w:p>
    <w:p w14:paraId="51DFA31E" w14:textId="77777777" w:rsidR="001A760B" w:rsidRDefault="001A760B" w:rsidP="0013439B">
      <w:pPr>
        <w:rPr>
          <w:sz w:val="24"/>
          <w:szCs w:val="24"/>
        </w:rPr>
      </w:pPr>
    </w:p>
    <w:p w14:paraId="0B818C38" w14:textId="77777777" w:rsidR="001A760B" w:rsidRDefault="001A760B" w:rsidP="0013439B">
      <w:pPr>
        <w:rPr>
          <w:sz w:val="24"/>
          <w:szCs w:val="24"/>
        </w:rPr>
      </w:pPr>
      <w:r w:rsidRPr="00F23A18">
        <w:rPr>
          <w:sz w:val="24"/>
          <w:szCs w:val="24"/>
        </w:rPr>
        <w:t xml:space="preserve">In the event of a conflict </w:t>
      </w:r>
      <w:r>
        <w:rPr>
          <w:sz w:val="24"/>
          <w:szCs w:val="24"/>
        </w:rPr>
        <w:t xml:space="preserve">between this document and the ERCOT </w:t>
      </w:r>
      <w:r w:rsidRPr="00F23A18">
        <w:rPr>
          <w:sz w:val="24"/>
          <w:szCs w:val="24"/>
        </w:rPr>
        <w:t>Protocols</w:t>
      </w:r>
      <w:r>
        <w:rPr>
          <w:sz w:val="24"/>
          <w:szCs w:val="24"/>
        </w:rPr>
        <w:t>, Retail Market Guide</w:t>
      </w:r>
      <w:r w:rsidRPr="00F23A18">
        <w:rPr>
          <w:sz w:val="24"/>
          <w:szCs w:val="24"/>
        </w:rPr>
        <w:t xml:space="preserve"> or PUCT Substantive Rules, the Protocols </w:t>
      </w:r>
      <w:r>
        <w:rPr>
          <w:sz w:val="24"/>
          <w:szCs w:val="24"/>
        </w:rPr>
        <w:t xml:space="preserve">or </w:t>
      </w:r>
      <w:r w:rsidRPr="00F23A18">
        <w:rPr>
          <w:sz w:val="24"/>
          <w:szCs w:val="24"/>
        </w:rPr>
        <w:t>PUC</w:t>
      </w:r>
      <w:r>
        <w:rPr>
          <w:sz w:val="24"/>
          <w:szCs w:val="24"/>
        </w:rPr>
        <w:t>T</w:t>
      </w:r>
      <w:r w:rsidRPr="00F23A18">
        <w:rPr>
          <w:sz w:val="24"/>
          <w:szCs w:val="24"/>
        </w:rPr>
        <w:t xml:space="preserve"> Substantive Rules take precedence over th</w:t>
      </w:r>
      <w:r>
        <w:rPr>
          <w:sz w:val="24"/>
          <w:szCs w:val="24"/>
        </w:rPr>
        <w:t>is document</w:t>
      </w:r>
      <w:r w:rsidRPr="00F23A18">
        <w:rPr>
          <w:sz w:val="24"/>
          <w:szCs w:val="24"/>
        </w:rPr>
        <w:t>.</w:t>
      </w:r>
      <w:r>
        <w:rPr>
          <w:sz w:val="24"/>
          <w:szCs w:val="24"/>
        </w:rPr>
        <w:t xml:space="preserve">  </w:t>
      </w:r>
    </w:p>
    <w:p w14:paraId="03ECFD6A" w14:textId="77777777" w:rsidR="001A760B" w:rsidRDefault="001A760B" w:rsidP="009A2277">
      <w:pPr>
        <w:outlineLvl w:val="0"/>
        <w:rPr>
          <w:i/>
          <w:sz w:val="36"/>
          <w:szCs w:val="36"/>
        </w:rPr>
      </w:pPr>
    </w:p>
    <w:p w14:paraId="35C28068" w14:textId="77777777" w:rsidR="001A760B" w:rsidRPr="00C61905" w:rsidRDefault="001A760B" w:rsidP="009A2277">
      <w:pPr>
        <w:outlineLvl w:val="0"/>
        <w:rPr>
          <w:i/>
          <w:sz w:val="48"/>
          <w:szCs w:val="48"/>
        </w:rPr>
      </w:pPr>
      <w:r>
        <w:rPr>
          <w:i/>
          <w:sz w:val="48"/>
          <w:szCs w:val="48"/>
        </w:rPr>
        <w:t xml:space="preserve">2. </w:t>
      </w:r>
      <w:r w:rsidRPr="00C61905">
        <w:rPr>
          <w:i/>
          <w:sz w:val="48"/>
          <w:szCs w:val="48"/>
        </w:rPr>
        <w:t>Retail Market IT Services</w:t>
      </w:r>
    </w:p>
    <w:p w14:paraId="01C4F8C4" w14:textId="77777777" w:rsidR="001A760B" w:rsidRDefault="001A760B" w:rsidP="009A2277">
      <w:pPr>
        <w:outlineLvl w:val="0"/>
        <w:rPr>
          <w:i/>
          <w:sz w:val="36"/>
          <w:szCs w:val="36"/>
        </w:rPr>
      </w:pPr>
    </w:p>
    <w:p w14:paraId="7C8828A7" w14:textId="77777777" w:rsidR="001A760B" w:rsidRPr="00074042" w:rsidRDefault="001A760B" w:rsidP="009A2277">
      <w:pPr>
        <w:outlineLvl w:val="0"/>
        <w:rPr>
          <w:i/>
          <w:sz w:val="40"/>
          <w:szCs w:val="40"/>
        </w:rPr>
      </w:pPr>
      <w:bookmarkStart w:id="33" w:name="_Toc165705255"/>
      <w:r>
        <w:rPr>
          <w:i/>
          <w:sz w:val="40"/>
          <w:szCs w:val="40"/>
        </w:rPr>
        <w:t xml:space="preserve">2.1 </w:t>
      </w:r>
      <w:r w:rsidRPr="00074042">
        <w:rPr>
          <w:i/>
          <w:sz w:val="40"/>
          <w:szCs w:val="40"/>
        </w:rPr>
        <w:t xml:space="preserve">Retail Transaction Processing </w:t>
      </w:r>
    </w:p>
    <w:p w14:paraId="0E8C8A61" w14:textId="77777777" w:rsidR="001A760B" w:rsidRDefault="001A760B" w:rsidP="009A2277">
      <w:pPr>
        <w:outlineLvl w:val="0"/>
        <w:rPr>
          <w:i/>
          <w:sz w:val="36"/>
          <w:szCs w:val="36"/>
        </w:rPr>
      </w:pPr>
    </w:p>
    <w:p w14:paraId="40A57172" w14:textId="2AE86ABD" w:rsidR="001A760B" w:rsidRPr="00355EB6" w:rsidRDefault="001A760B" w:rsidP="009A2277">
      <w:pPr>
        <w:outlineLvl w:val="0"/>
        <w:rPr>
          <w:i/>
          <w:sz w:val="36"/>
          <w:szCs w:val="36"/>
        </w:rPr>
      </w:pPr>
      <w:r>
        <w:rPr>
          <w:i/>
          <w:sz w:val="36"/>
          <w:szCs w:val="36"/>
        </w:rPr>
        <w:t xml:space="preserve">2.1.1 </w:t>
      </w:r>
      <w:r w:rsidRPr="00355EB6">
        <w:rPr>
          <w:i/>
          <w:sz w:val="36"/>
          <w:szCs w:val="36"/>
        </w:rPr>
        <w:t xml:space="preserve">Service </w:t>
      </w:r>
      <w:r>
        <w:rPr>
          <w:i/>
          <w:sz w:val="36"/>
          <w:szCs w:val="36"/>
        </w:rPr>
        <w:t>Scope</w:t>
      </w:r>
      <w:bookmarkEnd w:id="33"/>
      <w:r>
        <w:rPr>
          <w:i/>
          <w:sz w:val="36"/>
          <w:szCs w:val="36"/>
        </w:rPr>
        <w:t xml:space="preserve"> </w:t>
      </w:r>
    </w:p>
    <w:p w14:paraId="25FE03D3" w14:textId="77777777" w:rsidR="001A760B" w:rsidRDefault="001A760B" w:rsidP="00355EB6">
      <w:pPr>
        <w:rPr>
          <w:sz w:val="24"/>
          <w:szCs w:val="24"/>
        </w:rPr>
      </w:pPr>
      <w:r>
        <w:rPr>
          <w:sz w:val="24"/>
          <w:szCs w:val="24"/>
        </w:rPr>
        <w:t>Retail Transaction Processing is the flow of retail transactions between ERCOT and Market Participants.  The service is provided by an integrated group of applications and includes the following components:</w:t>
      </w:r>
    </w:p>
    <w:p w14:paraId="1CE56E3A" w14:textId="77777777" w:rsidR="001A760B" w:rsidRDefault="001A760B" w:rsidP="00286DF7">
      <w:pPr>
        <w:numPr>
          <w:ilvl w:val="0"/>
          <w:numId w:val="1"/>
        </w:numPr>
        <w:rPr>
          <w:sz w:val="24"/>
          <w:szCs w:val="24"/>
        </w:rPr>
      </w:pPr>
      <w:r>
        <w:rPr>
          <w:sz w:val="24"/>
          <w:szCs w:val="24"/>
        </w:rPr>
        <w:t>NAESB Proxy Servers</w:t>
      </w:r>
    </w:p>
    <w:p w14:paraId="28C25FDE" w14:textId="77777777" w:rsidR="001A760B" w:rsidRDefault="001A760B" w:rsidP="00286DF7">
      <w:pPr>
        <w:numPr>
          <w:ilvl w:val="0"/>
          <w:numId w:val="1"/>
        </w:numPr>
        <w:rPr>
          <w:sz w:val="24"/>
          <w:szCs w:val="24"/>
        </w:rPr>
      </w:pPr>
      <w:r>
        <w:rPr>
          <w:sz w:val="24"/>
          <w:szCs w:val="24"/>
        </w:rPr>
        <w:t>NAESB</w:t>
      </w:r>
    </w:p>
    <w:p w14:paraId="43E49559" w14:textId="77777777" w:rsidR="001A760B" w:rsidRDefault="001A760B" w:rsidP="00286DF7">
      <w:pPr>
        <w:numPr>
          <w:ilvl w:val="0"/>
          <w:numId w:val="1"/>
        </w:numPr>
        <w:rPr>
          <w:sz w:val="24"/>
          <w:szCs w:val="24"/>
        </w:rPr>
      </w:pPr>
      <w:r>
        <w:rPr>
          <w:sz w:val="24"/>
          <w:szCs w:val="24"/>
        </w:rPr>
        <w:t xml:space="preserve">Electronic Data Interchange (EDI) </w:t>
      </w:r>
    </w:p>
    <w:p w14:paraId="33425F09" w14:textId="77777777" w:rsidR="001A760B" w:rsidRDefault="001A760B" w:rsidP="00286DF7">
      <w:pPr>
        <w:numPr>
          <w:ilvl w:val="0"/>
          <w:numId w:val="1"/>
        </w:numPr>
        <w:rPr>
          <w:sz w:val="24"/>
          <w:szCs w:val="24"/>
        </w:rPr>
      </w:pPr>
      <w:r>
        <w:rPr>
          <w:sz w:val="24"/>
          <w:szCs w:val="24"/>
        </w:rPr>
        <w:t xml:space="preserve">Registration Application </w:t>
      </w:r>
    </w:p>
    <w:p w14:paraId="14449EBC" w14:textId="77777777" w:rsidR="001A760B" w:rsidRDefault="001A760B" w:rsidP="00286DF7">
      <w:pPr>
        <w:numPr>
          <w:ilvl w:val="0"/>
          <w:numId w:val="1"/>
        </w:numPr>
        <w:rPr>
          <w:sz w:val="24"/>
          <w:szCs w:val="24"/>
        </w:rPr>
      </w:pPr>
      <w:r>
        <w:rPr>
          <w:sz w:val="24"/>
          <w:szCs w:val="24"/>
        </w:rPr>
        <w:t xml:space="preserve">ERCOT maintained infrastructure supporting retail transaction processing </w:t>
      </w:r>
    </w:p>
    <w:p w14:paraId="7F4D26F8" w14:textId="77777777" w:rsidR="001A760B" w:rsidRDefault="001A760B" w:rsidP="00DC5379">
      <w:pPr>
        <w:rPr>
          <w:sz w:val="24"/>
          <w:szCs w:val="24"/>
        </w:rPr>
      </w:pPr>
      <w:r>
        <w:rPr>
          <w:sz w:val="24"/>
          <w:szCs w:val="24"/>
        </w:rPr>
        <w:t xml:space="preserve">Excluded from the scope of the retail transaction processing service are systems that communicate with, but are not a primary component of, retail market transaction processing services.  These services are </w:t>
      </w:r>
      <w:proofErr w:type="gramStart"/>
      <w:r>
        <w:rPr>
          <w:sz w:val="24"/>
          <w:szCs w:val="24"/>
        </w:rPr>
        <w:t>covered</w:t>
      </w:r>
      <w:proofErr w:type="gramEnd"/>
      <w:r>
        <w:rPr>
          <w:sz w:val="24"/>
          <w:szCs w:val="24"/>
        </w:rPr>
        <w:t xml:space="preserve"> by the Market Data Transparency SLA:</w:t>
      </w:r>
    </w:p>
    <w:p w14:paraId="4DDCEAE2" w14:textId="77777777" w:rsidR="001A760B" w:rsidRDefault="001A760B" w:rsidP="00DC5379">
      <w:pPr>
        <w:numPr>
          <w:ilvl w:val="0"/>
          <w:numId w:val="3"/>
        </w:numPr>
        <w:rPr>
          <w:sz w:val="24"/>
          <w:szCs w:val="24"/>
        </w:rPr>
      </w:pPr>
      <w:r>
        <w:rPr>
          <w:sz w:val="24"/>
          <w:szCs w:val="24"/>
        </w:rPr>
        <w:t xml:space="preserve">External Web Services </w:t>
      </w:r>
      <w:r w:rsidR="008F56FC">
        <w:rPr>
          <w:sz w:val="24"/>
          <w:szCs w:val="24"/>
        </w:rPr>
        <w:t>(EWS)</w:t>
      </w:r>
    </w:p>
    <w:p w14:paraId="2F2BC46F" w14:textId="77777777" w:rsidR="001A760B" w:rsidRDefault="001A760B" w:rsidP="00DC5379">
      <w:pPr>
        <w:numPr>
          <w:ilvl w:val="0"/>
          <w:numId w:val="3"/>
        </w:numPr>
        <w:rPr>
          <w:sz w:val="24"/>
          <w:szCs w:val="24"/>
        </w:rPr>
      </w:pPr>
      <w:r>
        <w:rPr>
          <w:sz w:val="24"/>
          <w:szCs w:val="24"/>
        </w:rPr>
        <w:t>Market Information System (MIS)</w:t>
      </w:r>
    </w:p>
    <w:p w14:paraId="65C160CA" w14:textId="77777777" w:rsidR="001A760B" w:rsidRPr="00AB7C62" w:rsidRDefault="001A760B" w:rsidP="00AB7C62">
      <w:pPr>
        <w:outlineLvl w:val="0"/>
        <w:rPr>
          <w:i/>
          <w:sz w:val="36"/>
          <w:szCs w:val="36"/>
        </w:rPr>
      </w:pPr>
      <w:bookmarkStart w:id="34" w:name="_Toc165705256"/>
      <w:r>
        <w:rPr>
          <w:i/>
          <w:sz w:val="36"/>
          <w:szCs w:val="36"/>
        </w:rPr>
        <w:t>2.1.2 Service Availability</w:t>
      </w:r>
      <w:bookmarkEnd w:id="34"/>
      <w:r w:rsidRPr="00DD3334">
        <w:rPr>
          <w:sz w:val="24"/>
          <w:szCs w:val="24"/>
        </w:rPr>
        <w:tab/>
      </w:r>
    </w:p>
    <w:p w14:paraId="46AB01B2" w14:textId="77777777" w:rsidR="001A760B" w:rsidRDefault="001A760B" w:rsidP="00D32448">
      <w:pPr>
        <w:rPr>
          <w:sz w:val="24"/>
          <w:szCs w:val="24"/>
        </w:rPr>
      </w:pPr>
      <w:r>
        <w:rPr>
          <w:sz w:val="24"/>
          <w:szCs w:val="24"/>
        </w:rPr>
        <w:t>ERCOT targets retail transaction processing services to be available at least 99.9% of the time from 7am to 7pm (core hours) Monday through Friday, and outside of scheduled maintenance outage windows.  ERCOT targets retail transaction processing to be available at least 99% of the tim</w:t>
      </w:r>
      <w:r w:rsidRPr="006D3460">
        <w:rPr>
          <w:sz w:val="24"/>
          <w:szCs w:val="24"/>
        </w:rPr>
        <w:t>e 7pm to 7am</w:t>
      </w:r>
      <w:r>
        <w:rPr>
          <w:sz w:val="24"/>
          <w:szCs w:val="24"/>
        </w:rPr>
        <w:t xml:space="preserve"> (non</w:t>
      </w:r>
      <w:r w:rsidR="00542B70">
        <w:rPr>
          <w:sz w:val="24"/>
          <w:szCs w:val="24"/>
        </w:rPr>
        <w:t>-</w:t>
      </w:r>
      <w:r>
        <w:rPr>
          <w:sz w:val="24"/>
          <w:szCs w:val="24"/>
        </w:rPr>
        <w:t>core</w:t>
      </w:r>
      <w:r w:rsidR="00542B70">
        <w:rPr>
          <w:sz w:val="24"/>
          <w:szCs w:val="24"/>
        </w:rPr>
        <w:t xml:space="preserve"> </w:t>
      </w:r>
      <w:r>
        <w:rPr>
          <w:sz w:val="24"/>
          <w:szCs w:val="24"/>
        </w:rPr>
        <w:t xml:space="preserve">hours) </w:t>
      </w:r>
      <w:r w:rsidRPr="006D3460">
        <w:rPr>
          <w:sz w:val="24"/>
          <w:szCs w:val="24"/>
        </w:rPr>
        <w:t xml:space="preserve">Monday through Friday, and </w:t>
      </w:r>
      <w:proofErr w:type="gramStart"/>
      <w:r w:rsidRPr="006D3460">
        <w:rPr>
          <w:sz w:val="24"/>
          <w:szCs w:val="24"/>
        </w:rPr>
        <w:t>all day</w:t>
      </w:r>
      <w:proofErr w:type="gramEnd"/>
      <w:r w:rsidRPr="006D3460">
        <w:rPr>
          <w:sz w:val="24"/>
          <w:szCs w:val="24"/>
        </w:rPr>
        <w:t xml:space="preserve"> Saturday and Sunday, excluding scheduled </w:t>
      </w:r>
      <w:proofErr w:type="gramStart"/>
      <w:r w:rsidRPr="006D3460">
        <w:rPr>
          <w:sz w:val="24"/>
          <w:szCs w:val="24"/>
        </w:rPr>
        <w:t>maintenance outage</w:t>
      </w:r>
      <w:proofErr w:type="gramEnd"/>
      <w:r w:rsidRPr="006D3460">
        <w:rPr>
          <w:sz w:val="24"/>
          <w:szCs w:val="24"/>
        </w:rPr>
        <w:t xml:space="preserve"> windows. </w:t>
      </w:r>
      <w:r>
        <w:rPr>
          <w:sz w:val="24"/>
          <w:szCs w:val="24"/>
        </w:rPr>
        <w:t xml:space="preserve">Outages included in the retail transaction processing service availability metrics will be reported as follows: </w:t>
      </w:r>
    </w:p>
    <w:p w14:paraId="296CDB1D" w14:textId="77777777" w:rsidR="001A760B" w:rsidRDefault="001A760B" w:rsidP="00D32448">
      <w:pPr>
        <w:rPr>
          <w:sz w:val="24"/>
          <w:szCs w:val="24"/>
        </w:rPr>
      </w:pPr>
    </w:p>
    <w:p w14:paraId="501EAC05" w14:textId="77777777" w:rsidR="001A760B" w:rsidRPr="00D32448" w:rsidRDefault="001A760B" w:rsidP="00D32448">
      <w:pPr>
        <w:rPr>
          <w:b/>
          <w:sz w:val="24"/>
          <w:szCs w:val="24"/>
        </w:rPr>
      </w:pPr>
      <w:r w:rsidRPr="00D32448">
        <w:rPr>
          <w:b/>
          <w:sz w:val="24"/>
          <w:szCs w:val="24"/>
        </w:rPr>
        <w:t>Any outage regardless of duration</w:t>
      </w:r>
    </w:p>
    <w:p w14:paraId="43BA1668" w14:textId="77777777" w:rsidR="001A760B" w:rsidRDefault="001A760B" w:rsidP="00397D36">
      <w:pPr>
        <w:numPr>
          <w:ilvl w:val="0"/>
          <w:numId w:val="1"/>
        </w:numPr>
        <w:rPr>
          <w:sz w:val="24"/>
          <w:szCs w:val="24"/>
        </w:rPr>
      </w:pPr>
      <w:r>
        <w:rPr>
          <w:sz w:val="24"/>
          <w:szCs w:val="24"/>
        </w:rPr>
        <w:t>NAESB Proxy Servers</w:t>
      </w:r>
    </w:p>
    <w:p w14:paraId="54FA5E69" w14:textId="77777777" w:rsidR="001A760B" w:rsidRDefault="001A760B" w:rsidP="00D32448">
      <w:pPr>
        <w:numPr>
          <w:ilvl w:val="0"/>
          <w:numId w:val="1"/>
        </w:numPr>
        <w:rPr>
          <w:sz w:val="24"/>
          <w:szCs w:val="24"/>
        </w:rPr>
      </w:pPr>
      <w:r>
        <w:rPr>
          <w:sz w:val="24"/>
          <w:szCs w:val="24"/>
        </w:rPr>
        <w:t>NAESB</w:t>
      </w:r>
    </w:p>
    <w:p w14:paraId="553EFE8B" w14:textId="2D4FFE7C" w:rsidR="001A760B" w:rsidRDefault="001A760B" w:rsidP="009F4E77">
      <w:pPr>
        <w:numPr>
          <w:ilvl w:val="0"/>
          <w:numId w:val="1"/>
        </w:numPr>
        <w:rPr>
          <w:sz w:val="24"/>
          <w:szCs w:val="24"/>
        </w:rPr>
      </w:pPr>
      <w:r>
        <w:rPr>
          <w:sz w:val="24"/>
          <w:szCs w:val="24"/>
        </w:rPr>
        <w:t>ERCOT maintained infrastructure supporting NAESB processes</w:t>
      </w:r>
      <w:r w:rsidRPr="00D30F4A">
        <w:rPr>
          <w:sz w:val="24"/>
          <w:szCs w:val="24"/>
        </w:rPr>
        <w:t xml:space="preserve"> </w:t>
      </w:r>
    </w:p>
    <w:p w14:paraId="42808CB7" w14:textId="77777777" w:rsidR="00B31D37" w:rsidRDefault="00B31D37" w:rsidP="00D32448">
      <w:pPr>
        <w:rPr>
          <w:b/>
          <w:sz w:val="24"/>
          <w:szCs w:val="24"/>
        </w:rPr>
      </w:pPr>
    </w:p>
    <w:p w14:paraId="6CB7FE99" w14:textId="4A4B36C2" w:rsidR="001A760B" w:rsidRDefault="001A760B" w:rsidP="00D32448">
      <w:pPr>
        <w:rPr>
          <w:b/>
          <w:sz w:val="24"/>
          <w:szCs w:val="24"/>
        </w:rPr>
      </w:pPr>
      <w:r w:rsidRPr="00D32448">
        <w:rPr>
          <w:b/>
          <w:sz w:val="24"/>
          <w:szCs w:val="24"/>
        </w:rPr>
        <w:t xml:space="preserve">Outages greater than </w:t>
      </w:r>
      <w:r>
        <w:rPr>
          <w:b/>
          <w:sz w:val="24"/>
          <w:szCs w:val="24"/>
        </w:rPr>
        <w:t>30</w:t>
      </w:r>
      <w:r w:rsidRPr="00D32448">
        <w:rPr>
          <w:b/>
          <w:sz w:val="24"/>
          <w:szCs w:val="24"/>
        </w:rPr>
        <w:t xml:space="preserve"> minutes</w:t>
      </w:r>
      <w:r>
        <w:rPr>
          <w:b/>
          <w:sz w:val="24"/>
          <w:szCs w:val="24"/>
        </w:rPr>
        <w:t>*</w:t>
      </w:r>
    </w:p>
    <w:p w14:paraId="69AF2732" w14:textId="77777777" w:rsidR="001A760B" w:rsidRDefault="001A760B" w:rsidP="00D32448">
      <w:pPr>
        <w:numPr>
          <w:ilvl w:val="0"/>
          <w:numId w:val="1"/>
        </w:numPr>
        <w:rPr>
          <w:sz w:val="24"/>
          <w:szCs w:val="24"/>
        </w:rPr>
      </w:pPr>
      <w:r>
        <w:rPr>
          <w:sz w:val="24"/>
          <w:szCs w:val="24"/>
        </w:rPr>
        <w:t xml:space="preserve">Electronic Data Interchange (EDI) </w:t>
      </w:r>
    </w:p>
    <w:p w14:paraId="7F7F8D7D" w14:textId="77777777" w:rsidR="001A760B" w:rsidRDefault="001A760B" w:rsidP="00D32448">
      <w:pPr>
        <w:numPr>
          <w:ilvl w:val="0"/>
          <w:numId w:val="1"/>
        </w:numPr>
        <w:rPr>
          <w:sz w:val="24"/>
          <w:szCs w:val="24"/>
        </w:rPr>
      </w:pPr>
      <w:r>
        <w:rPr>
          <w:sz w:val="24"/>
          <w:szCs w:val="24"/>
        </w:rPr>
        <w:t>Registration Application</w:t>
      </w:r>
    </w:p>
    <w:p w14:paraId="5B63FCEE" w14:textId="77777777" w:rsidR="001A760B" w:rsidRPr="00D30F4A" w:rsidRDefault="001A760B" w:rsidP="00D30F4A">
      <w:pPr>
        <w:numPr>
          <w:ilvl w:val="0"/>
          <w:numId w:val="1"/>
        </w:numPr>
        <w:rPr>
          <w:sz w:val="24"/>
          <w:szCs w:val="24"/>
        </w:rPr>
      </w:pPr>
      <w:r>
        <w:rPr>
          <w:sz w:val="24"/>
          <w:szCs w:val="24"/>
        </w:rPr>
        <w:t>ERCOT maintained infrastructure supporting retail transaction processing</w:t>
      </w:r>
      <w:r w:rsidRPr="00D30F4A">
        <w:rPr>
          <w:sz w:val="24"/>
          <w:szCs w:val="24"/>
        </w:rPr>
        <w:t xml:space="preserve"> </w:t>
      </w:r>
    </w:p>
    <w:p w14:paraId="25EB0E81" w14:textId="77777777" w:rsidR="001A760B" w:rsidRDefault="001A760B" w:rsidP="00C0606A">
      <w:pPr>
        <w:ind w:left="360"/>
        <w:rPr>
          <w:sz w:val="24"/>
          <w:szCs w:val="24"/>
        </w:rPr>
      </w:pPr>
    </w:p>
    <w:p w14:paraId="45982EC0" w14:textId="77777777" w:rsidR="009A2238" w:rsidRDefault="001A760B" w:rsidP="00C0606A">
      <w:pPr>
        <w:ind w:left="360"/>
        <w:rPr>
          <w:rStyle w:val="Hyperlink"/>
          <w:sz w:val="24"/>
          <w:szCs w:val="24"/>
        </w:rPr>
      </w:pPr>
      <w:r w:rsidRPr="00F55823">
        <w:rPr>
          <w:sz w:val="24"/>
          <w:szCs w:val="24"/>
        </w:rPr>
        <w:t>*</w:t>
      </w:r>
      <w:hyperlink r:id="rId12" w:history="1">
        <w:r w:rsidRPr="00F55823">
          <w:rPr>
            <w:rStyle w:val="Hyperlink"/>
            <w:color w:val="auto"/>
            <w:sz w:val="24"/>
            <w:szCs w:val="24"/>
            <w:u w:val="none"/>
          </w:rPr>
          <w:t>Market Notices</w:t>
        </w:r>
      </w:hyperlink>
      <w:r w:rsidRPr="00F55823">
        <w:rPr>
          <w:sz w:val="24"/>
          <w:szCs w:val="24"/>
        </w:rPr>
        <w:t xml:space="preserve"> will be sent in accordance with </w:t>
      </w:r>
      <w:r w:rsidR="00BB04B6">
        <w:rPr>
          <w:sz w:val="24"/>
          <w:szCs w:val="24"/>
        </w:rPr>
        <w:t>ERCOT’s Business Practice Manual</w:t>
      </w:r>
    </w:p>
    <w:p w14:paraId="7A4644F4" w14:textId="77777777" w:rsidR="001A760B" w:rsidRDefault="001A760B" w:rsidP="00C0606A">
      <w:pPr>
        <w:ind w:left="360"/>
        <w:rPr>
          <w:i/>
          <w:sz w:val="24"/>
          <w:szCs w:val="24"/>
        </w:rPr>
      </w:pPr>
      <w:r>
        <w:rPr>
          <w:sz w:val="24"/>
          <w:szCs w:val="24"/>
        </w:rPr>
        <w:t xml:space="preserve"> </w:t>
      </w:r>
      <w:r w:rsidRPr="00914163">
        <w:rPr>
          <w:i/>
          <w:sz w:val="24"/>
          <w:szCs w:val="24"/>
        </w:rPr>
        <w:t xml:space="preserve"> </w:t>
      </w:r>
    </w:p>
    <w:p w14:paraId="74D0303C" w14:textId="77777777" w:rsidR="009A2238" w:rsidRPr="00D32448" w:rsidRDefault="00EE7E71" w:rsidP="009A2238">
      <w:pPr>
        <w:rPr>
          <w:b/>
          <w:sz w:val="24"/>
          <w:szCs w:val="24"/>
        </w:rPr>
      </w:pPr>
      <w:r>
        <w:rPr>
          <w:b/>
          <w:sz w:val="24"/>
          <w:szCs w:val="24"/>
        </w:rPr>
        <w:t>O</w:t>
      </w:r>
      <w:r w:rsidR="009A2238">
        <w:rPr>
          <w:b/>
          <w:sz w:val="24"/>
          <w:szCs w:val="24"/>
        </w:rPr>
        <w:t>utage</w:t>
      </w:r>
      <w:r w:rsidR="00F167AD">
        <w:rPr>
          <w:b/>
          <w:sz w:val="24"/>
          <w:szCs w:val="24"/>
        </w:rPr>
        <w:t>s</w:t>
      </w:r>
      <w:r w:rsidR="009A2238">
        <w:rPr>
          <w:b/>
          <w:sz w:val="24"/>
          <w:szCs w:val="24"/>
        </w:rPr>
        <w:t xml:space="preserve"> greater than 1 hour</w:t>
      </w:r>
      <w:r w:rsidR="00120D12">
        <w:rPr>
          <w:b/>
          <w:sz w:val="24"/>
          <w:szCs w:val="24"/>
        </w:rPr>
        <w:t xml:space="preserve"> during </w:t>
      </w:r>
      <w:r w:rsidR="00121877" w:rsidRPr="00EE7E71">
        <w:rPr>
          <w:b/>
          <w:sz w:val="24"/>
          <w:szCs w:val="24"/>
        </w:rPr>
        <w:t>core hours</w:t>
      </w:r>
      <w:r w:rsidR="00120D12" w:rsidRPr="00EE7E71">
        <w:rPr>
          <w:b/>
          <w:sz w:val="24"/>
          <w:szCs w:val="24"/>
        </w:rPr>
        <w:t xml:space="preserve"> </w:t>
      </w:r>
      <w:r w:rsidR="00121877" w:rsidRPr="00EE7E71">
        <w:rPr>
          <w:b/>
          <w:sz w:val="24"/>
          <w:szCs w:val="24"/>
        </w:rPr>
        <w:t>(</w:t>
      </w:r>
      <w:r w:rsidR="00120D12" w:rsidRPr="00EE7E71">
        <w:rPr>
          <w:b/>
          <w:sz w:val="24"/>
          <w:szCs w:val="24"/>
        </w:rPr>
        <w:t>7am to 7pm Mon</w:t>
      </w:r>
      <w:r w:rsidR="00121877" w:rsidRPr="00EE7E71">
        <w:rPr>
          <w:b/>
          <w:sz w:val="24"/>
          <w:szCs w:val="24"/>
        </w:rPr>
        <w:t>day</w:t>
      </w:r>
      <w:r w:rsidR="00120D12" w:rsidRPr="00EE7E71">
        <w:rPr>
          <w:b/>
          <w:sz w:val="24"/>
          <w:szCs w:val="24"/>
        </w:rPr>
        <w:t>-Fri</w:t>
      </w:r>
      <w:r w:rsidR="00121877" w:rsidRPr="00EE7E71">
        <w:rPr>
          <w:b/>
          <w:sz w:val="24"/>
          <w:szCs w:val="24"/>
        </w:rPr>
        <w:t>day)</w:t>
      </w:r>
      <w:r w:rsidR="00FF30D0">
        <w:rPr>
          <w:b/>
          <w:sz w:val="24"/>
          <w:szCs w:val="24"/>
        </w:rPr>
        <w:t xml:space="preserve"> and Saturday 7am to 7pm, will be defined as an Extended Unplanned Outage.</w:t>
      </w:r>
    </w:p>
    <w:p w14:paraId="71D767B4" w14:textId="77777777" w:rsidR="009A2238" w:rsidRDefault="009A2238" w:rsidP="009A2238">
      <w:pPr>
        <w:numPr>
          <w:ilvl w:val="0"/>
          <w:numId w:val="1"/>
        </w:numPr>
        <w:rPr>
          <w:sz w:val="24"/>
          <w:szCs w:val="24"/>
        </w:rPr>
      </w:pPr>
      <w:r>
        <w:rPr>
          <w:sz w:val="24"/>
          <w:szCs w:val="24"/>
        </w:rPr>
        <w:t>ERCOT will hold a Retail Market Call</w:t>
      </w:r>
      <w:r w:rsidR="00120D12">
        <w:rPr>
          <w:sz w:val="24"/>
          <w:szCs w:val="24"/>
        </w:rPr>
        <w:t xml:space="preserve"> within 2 hours of </w:t>
      </w:r>
      <w:r w:rsidR="00121877">
        <w:rPr>
          <w:sz w:val="24"/>
          <w:szCs w:val="24"/>
        </w:rPr>
        <w:t xml:space="preserve">initial </w:t>
      </w:r>
      <w:r w:rsidR="00120D12">
        <w:rPr>
          <w:sz w:val="24"/>
          <w:szCs w:val="24"/>
        </w:rPr>
        <w:t>market notice</w:t>
      </w:r>
      <w:r>
        <w:rPr>
          <w:sz w:val="24"/>
          <w:szCs w:val="24"/>
        </w:rPr>
        <w:t xml:space="preserve"> to provide updates</w:t>
      </w:r>
      <w:r w:rsidR="00DB378A">
        <w:rPr>
          <w:sz w:val="24"/>
          <w:szCs w:val="24"/>
        </w:rPr>
        <w:t xml:space="preserve">, </w:t>
      </w:r>
      <w:r>
        <w:rPr>
          <w:sz w:val="24"/>
          <w:szCs w:val="24"/>
        </w:rPr>
        <w:t>estimated outage duration</w:t>
      </w:r>
      <w:r w:rsidR="00DB378A">
        <w:rPr>
          <w:sz w:val="24"/>
          <w:szCs w:val="24"/>
        </w:rPr>
        <w:t>, and possible restoration timeframe.</w:t>
      </w:r>
    </w:p>
    <w:p w14:paraId="468A7F87" w14:textId="77777777" w:rsidR="00B31D37" w:rsidRDefault="00B31D37">
      <w:pPr>
        <w:rPr>
          <w:b/>
          <w:sz w:val="24"/>
          <w:szCs w:val="24"/>
        </w:rPr>
      </w:pPr>
    </w:p>
    <w:p w14:paraId="60915A67" w14:textId="305EF930" w:rsidR="00F06055" w:rsidRPr="00156A35" w:rsidRDefault="00F06055">
      <w:pPr>
        <w:rPr>
          <w:b/>
          <w:sz w:val="24"/>
          <w:szCs w:val="24"/>
        </w:rPr>
      </w:pPr>
      <w:r w:rsidRPr="00156A35">
        <w:rPr>
          <w:b/>
          <w:sz w:val="24"/>
          <w:szCs w:val="24"/>
        </w:rPr>
        <w:t>Maintenance Window:</w:t>
      </w:r>
    </w:p>
    <w:p w14:paraId="43460BAB" w14:textId="77777777" w:rsidR="001A760B" w:rsidRDefault="001A760B">
      <w:pPr>
        <w:rPr>
          <w:sz w:val="24"/>
          <w:szCs w:val="24"/>
        </w:rPr>
      </w:pPr>
      <w:r>
        <w:rPr>
          <w:sz w:val="24"/>
          <w:szCs w:val="24"/>
        </w:rPr>
        <w:t>ERCOT reserves the following times as maintenance outage windows:</w:t>
      </w:r>
    </w:p>
    <w:p w14:paraId="713A6853" w14:textId="77777777" w:rsidR="001A760B" w:rsidRDefault="001A760B" w:rsidP="000E6A34">
      <w:pPr>
        <w:numPr>
          <w:ilvl w:val="0"/>
          <w:numId w:val="9"/>
        </w:numPr>
        <w:rPr>
          <w:sz w:val="24"/>
          <w:szCs w:val="24"/>
        </w:rPr>
      </w:pPr>
      <w:r>
        <w:rPr>
          <w:sz w:val="24"/>
          <w:szCs w:val="24"/>
        </w:rPr>
        <w:t xml:space="preserve">Every </w:t>
      </w:r>
      <w:r w:rsidRPr="00927EC1">
        <w:rPr>
          <w:b/>
          <w:i/>
          <w:sz w:val="24"/>
          <w:szCs w:val="24"/>
        </w:rPr>
        <w:t>Sunday</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8C123BF" w14:textId="0E9E3B91" w:rsidR="001A760B" w:rsidRDefault="0096796F" w:rsidP="00202D09">
      <w:r>
        <w:object w:dxaOrig="14385" w:dyaOrig="4275" w14:anchorId="54966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55pt;height:2in" o:ole="">
            <v:imagedata r:id="rId13" o:title=""/>
          </v:shape>
          <o:OLEObject Type="Embed" ProgID="Visio.Drawing.11" ShapeID="_x0000_i1025" DrawAspect="Content" ObjectID="_1822737701" r:id="rId14"/>
        </w:object>
      </w:r>
    </w:p>
    <w:p w14:paraId="031B2FFA" w14:textId="77777777" w:rsidR="00B31D37" w:rsidRDefault="00B31D37" w:rsidP="00C50749">
      <w:pPr>
        <w:rPr>
          <w:b/>
          <w:i/>
          <w:sz w:val="24"/>
          <w:szCs w:val="24"/>
        </w:rPr>
      </w:pPr>
    </w:p>
    <w:p w14:paraId="01A6BDA4" w14:textId="77777777" w:rsidR="00B31D37" w:rsidRDefault="00B31D37" w:rsidP="00C50749">
      <w:pPr>
        <w:rPr>
          <w:b/>
          <w:i/>
          <w:sz w:val="24"/>
          <w:szCs w:val="24"/>
        </w:rPr>
      </w:pPr>
    </w:p>
    <w:p w14:paraId="68E1D765" w14:textId="77777777" w:rsidR="00B31D37" w:rsidRDefault="00B31D37" w:rsidP="00C50749">
      <w:pPr>
        <w:rPr>
          <w:b/>
          <w:i/>
          <w:sz w:val="24"/>
          <w:szCs w:val="24"/>
        </w:rPr>
      </w:pPr>
    </w:p>
    <w:p w14:paraId="1C9AAD3B" w14:textId="77777777" w:rsidR="00B31D37" w:rsidRDefault="00B31D37" w:rsidP="00C50749">
      <w:pPr>
        <w:rPr>
          <w:b/>
          <w:i/>
          <w:sz w:val="24"/>
          <w:szCs w:val="24"/>
        </w:rPr>
      </w:pPr>
    </w:p>
    <w:p w14:paraId="62B484C2" w14:textId="77777777" w:rsidR="00B31D37" w:rsidRDefault="00B31D37" w:rsidP="00C50749">
      <w:pPr>
        <w:rPr>
          <w:b/>
          <w:i/>
          <w:sz w:val="24"/>
          <w:szCs w:val="24"/>
        </w:rPr>
      </w:pPr>
    </w:p>
    <w:p w14:paraId="7562BFE3" w14:textId="77777777" w:rsidR="00B31D37" w:rsidRDefault="00B31D37" w:rsidP="00C50749">
      <w:pPr>
        <w:rPr>
          <w:b/>
          <w:i/>
          <w:sz w:val="24"/>
          <w:szCs w:val="24"/>
        </w:rPr>
      </w:pPr>
    </w:p>
    <w:p w14:paraId="04C04684" w14:textId="77777777" w:rsidR="00B31D37" w:rsidRDefault="00B31D37" w:rsidP="00C50749">
      <w:pPr>
        <w:rPr>
          <w:b/>
          <w:i/>
          <w:sz w:val="24"/>
          <w:szCs w:val="24"/>
        </w:rPr>
      </w:pPr>
    </w:p>
    <w:p w14:paraId="2F6F628B" w14:textId="77777777" w:rsidR="00B31D37" w:rsidRDefault="00B31D37" w:rsidP="00C50749">
      <w:pPr>
        <w:rPr>
          <w:b/>
          <w:i/>
          <w:sz w:val="24"/>
          <w:szCs w:val="24"/>
        </w:rPr>
      </w:pPr>
    </w:p>
    <w:p w14:paraId="096031D0" w14:textId="77777777" w:rsidR="00B31D37" w:rsidRDefault="00B31D37" w:rsidP="00C50749">
      <w:pPr>
        <w:rPr>
          <w:b/>
          <w:i/>
          <w:sz w:val="24"/>
          <w:szCs w:val="24"/>
        </w:rPr>
      </w:pPr>
    </w:p>
    <w:p w14:paraId="6C5BB259" w14:textId="77777777" w:rsidR="00B31D37" w:rsidRDefault="00B31D37" w:rsidP="00C50749">
      <w:pPr>
        <w:rPr>
          <w:b/>
          <w:i/>
          <w:sz w:val="24"/>
          <w:szCs w:val="24"/>
        </w:rPr>
      </w:pPr>
    </w:p>
    <w:p w14:paraId="6C253009" w14:textId="77777777" w:rsidR="00B31D37" w:rsidRDefault="00B31D37" w:rsidP="00C50749">
      <w:pPr>
        <w:rPr>
          <w:b/>
          <w:i/>
          <w:sz w:val="24"/>
          <w:szCs w:val="24"/>
        </w:rPr>
      </w:pPr>
    </w:p>
    <w:p w14:paraId="5485504B" w14:textId="14D5E0FE" w:rsidR="001A760B" w:rsidRPr="000E6A34" w:rsidRDefault="001A760B" w:rsidP="00C50749">
      <w:pPr>
        <w:rPr>
          <w:b/>
          <w:i/>
          <w:sz w:val="24"/>
          <w:szCs w:val="24"/>
        </w:rPr>
      </w:pPr>
      <w:r w:rsidRPr="000E6A34">
        <w:rPr>
          <w:b/>
          <w:i/>
          <w:sz w:val="24"/>
          <w:szCs w:val="24"/>
        </w:rPr>
        <w:lastRenderedPageBreak/>
        <w:t>Release Window:</w:t>
      </w:r>
    </w:p>
    <w:p w14:paraId="19663B65" w14:textId="466FA257" w:rsidR="007F7794" w:rsidRDefault="007F7794" w:rsidP="00C50749">
      <w:pPr>
        <w:numPr>
          <w:ilvl w:val="0"/>
          <w:numId w:val="9"/>
        </w:numPr>
        <w:rPr>
          <w:sz w:val="24"/>
          <w:szCs w:val="24"/>
        </w:rPr>
      </w:pPr>
      <w:r>
        <w:rPr>
          <w:sz w:val="24"/>
          <w:szCs w:val="24"/>
        </w:rPr>
        <w:t xml:space="preserve">ERCOT will schedule </w:t>
      </w:r>
      <w:r w:rsidR="005D3935">
        <w:rPr>
          <w:sz w:val="24"/>
          <w:szCs w:val="24"/>
        </w:rPr>
        <w:t>11</w:t>
      </w:r>
      <w:r w:rsidR="0080071E">
        <w:rPr>
          <w:sz w:val="24"/>
          <w:szCs w:val="24"/>
        </w:rPr>
        <w:t xml:space="preserve"> </w:t>
      </w:r>
      <w:r>
        <w:rPr>
          <w:sz w:val="24"/>
          <w:szCs w:val="24"/>
        </w:rPr>
        <w:t xml:space="preserve">planned </w:t>
      </w:r>
      <w:r w:rsidR="00424DDC">
        <w:rPr>
          <w:sz w:val="24"/>
          <w:szCs w:val="24"/>
        </w:rPr>
        <w:t xml:space="preserve">application </w:t>
      </w:r>
      <w:r>
        <w:rPr>
          <w:sz w:val="24"/>
          <w:szCs w:val="24"/>
        </w:rPr>
        <w:t>releases per year during the following timeframe. Changes to this schedule are handled as exceptions</w:t>
      </w:r>
      <w:r w:rsidR="00424DDC">
        <w:rPr>
          <w:sz w:val="24"/>
          <w:szCs w:val="24"/>
        </w:rPr>
        <w:t>,</w:t>
      </w:r>
      <w:r>
        <w:rPr>
          <w:sz w:val="24"/>
          <w:szCs w:val="24"/>
        </w:rPr>
        <w:t xml:space="preserve"> below.</w:t>
      </w:r>
    </w:p>
    <w:p w14:paraId="0201459F" w14:textId="77777777" w:rsidR="001A760B" w:rsidRDefault="006B1A2E" w:rsidP="00C50749">
      <w:pPr>
        <w:numPr>
          <w:ilvl w:val="0"/>
          <w:numId w:val="9"/>
        </w:numPr>
        <w:rPr>
          <w:sz w:val="24"/>
          <w:szCs w:val="24"/>
        </w:rPr>
      </w:pPr>
      <w:r>
        <w:rPr>
          <w:sz w:val="24"/>
          <w:szCs w:val="24"/>
        </w:rPr>
        <w:t xml:space="preserve">Weekends </w:t>
      </w:r>
      <w:r w:rsidR="00236C8D">
        <w:rPr>
          <w:b/>
          <w:i/>
          <w:sz w:val="24"/>
          <w:szCs w:val="24"/>
        </w:rPr>
        <w:t>7</w:t>
      </w:r>
      <w:r w:rsidR="001A760B" w:rsidRPr="00214294">
        <w:rPr>
          <w:b/>
          <w:i/>
          <w:sz w:val="24"/>
          <w:szCs w:val="24"/>
        </w:rPr>
        <w:t>:00pm Saturday until 12:00am Monday</w:t>
      </w:r>
      <w:r w:rsidR="001A760B">
        <w:rPr>
          <w:sz w:val="24"/>
          <w:szCs w:val="24"/>
        </w:rPr>
        <w:t xml:space="preserve"> (</w:t>
      </w:r>
      <w:r w:rsidR="00236C8D">
        <w:rPr>
          <w:sz w:val="24"/>
          <w:szCs w:val="24"/>
        </w:rPr>
        <w:t>29</w:t>
      </w:r>
      <w:r w:rsidR="001A760B">
        <w:rPr>
          <w:sz w:val="24"/>
          <w:szCs w:val="24"/>
        </w:rPr>
        <w:t xml:space="preserve"> hours)</w:t>
      </w:r>
    </w:p>
    <w:p w14:paraId="05D89385" w14:textId="77777777" w:rsidR="001A760B" w:rsidRDefault="00424DDC" w:rsidP="00C50749">
      <w:pPr>
        <w:tabs>
          <w:tab w:val="left" w:pos="2700"/>
        </w:tabs>
      </w:pPr>
      <w:r>
        <w:object w:dxaOrig="16260" w:dyaOrig="4500" w14:anchorId="29AFC9A4">
          <v:shape id="_x0000_i1026" type="#_x0000_t75" style="width:6in;height:122.1pt" o:ole="">
            <v:imagedata r:id="rId15" o:title=""/>
          </v:shape>
          <o:OLEObject Type="Embed" ProgID="Visio.Drawing.11" ShapeID="_x0000_i1026" DrawAspect="Content" ObjectID="_1822737702" r:id="rId16"/>
        </w:object>
      </w:r>
    </w:p>
    <w:p w14:paraId="60A015FB" w14:textId="77777777" w:rsidR="001A760B" w:rsidRDefault="001A760B" w:rsidP="00C50749">
      <w:pPr>
        <w:rPr>
          <w:b/>
          <w:i/>
          <w:sz w:val="24"/>
          <w:szCs w:val="24"/>
        </w:rPr>
      </w:pPr>
    </w:p>
    <w:p w14:paraId="1747E97D" w14:textId="7708CC95" w:rsidR="00A813FE" w:rsidRPr="006D5DF1" w:rsidRDefault="00A813FE" w:rsidP="00A813FE">
      <w:pPr>
        <w:rPr>
          <w:b/>
          <w:i/>
          <w:sz w:val="24"/>
          <w:szCs w:val="24"/>
        </w:rPr>
      </w:pPr>
      <w:r w:rsidRPr="00C82DCE">
        <w:rPr>
          <w:b/>
          <w:i/>
          <w:sz w:val="24"/>
          <w:szCs w:val="24"/>
        </w:rPr>
        <w:t xml:space="preserve">Annual </w:t>
      </w:r>
      <w:proofErr w:type="gramStart"/>
      <w:r w:rsidR="0096796F" w:rsidRPr="00C82DCE">
        <w:rPr>
          <w:b/>
          <w:i/>
          <w:sz w:val="24"/>
          <w:szCs w:val="24"/>
        </w:rPr>
        <w:t>Extended</w:t>
      </w:r>
      <w:r w:rsidRPr="006D5DF1">
        <w:rPr>
          <w:b/>
          <w:i/>
          <w:sz w:val="24"/>
          <w:szCs w:val="24"/>
        </w:rPr>
        <w:t xml:space="preserve"> Release</w:t>
      </w:r>
      <w:proofErr w:type="gramEnd"/>
      <w:r w:rsidRPr="006D5DF1">
        <w:rPr>
          <w:b/>
          <w:i/>
          <w:sz w:val="24"/>
          <w:szCs w:val="24"/>
        </w:rPr>
        <w:t xml:space="preserve"> Window:</w:t>
      </w:r>
    </w:p>
    <w:p w14:paraId="3CD5190E" w14:textId="72F8EA71" w:rsidR="00A813FE" w:rsidRPr="00C82DCE" w:rsidRDefault="00124F17" w:rsidP="00A813FE">
      <w:pPr>
        <w:numPr>
          <w:ilvl w:val="0"/>
          <w:numId w:val="9"/>
        </w:numPr>
        <w:rPr>
          <w:sz w:val="24"/>
          <w:szCs w:val="24"/>
        </w:rPr>
      </w:pPr>
      <w:r w:rsidRPr="009F4E77">
        <w:rPr>
          <w:sz w:val="24"/>
          <w:szCs w:val="24"/>
        </w:rPr>
        <w:t xml:space="preserve">If needed </w:t>
      </w:r>
      <w:r w:rsidR="00A813FE" w:rsidRPr="00C82DCE">
        <w:rPr>
          <w:sz w:val="24"/>
          <w:szCs w:val="24"/>
        </w:rPr>
        <w:t xml:space="preserve">ERCOT will schedule 1 planned extended </w:t>
      </w:r>
      <w:r w:rsidR="00A813FE" w:rsidRPr="006D5DF1">
        <w:rPr>
          <w:sz w:val="24"/>
          <w:szCs w:val="24"/>
        </w:rPr>
        <w:t>application releases per year during the following timeframe. Changes to this schedule are handled as exceptions, below.</w:t>
      </w:r>
      <w:r w:rsidR="00536AE8">
        <w:rPr>
          <w:sz w:val="24"/>
          <w:szCs w:val="24"/>
        </w:rPr>
        <w:t xml:space="preserve"> No extended release is planned for </w:t>
      </w:r>
      <w:r w:rsidR="00E67877">
        <w:rPr>
          <w:sz w:val="24"/>
          <w:szCs w:val="24"/>
        </w:rPr>
        <w:t>202</w:t>
      </w:r>
      <w:ins w:id="35" w:author="Hanna, Mick" w:date="2025-10-23T12:58:00Z" w16du:dateUtc="2025-10-23T17:58:00Z">
        <w:r w:rsidR="00DB44B8">
          <w:rPr>
            <w:sz w:val="24"/>
            <w:szCs w:val="24"/>
          </w:rPr>
          <w:t>6</w:t>
        </w:r>
      </w:ins>
      <w:del w:id="36" w:author="Hanna, Mick" w:date="2025-10-23T12:58:00Z" w16du:dateUtc="2025-10-23T17:58:00Z">
        <w:r w:rsidR="00E67877" w:rsidDel="00DB44B8">
          <w:rPr>
            <w:sz w:val="24"/>
            <w:szCs w:val="24"/>
          </w:rPr>
          <w:delText>5</w:delText>
        </w:r>
      </w:del>
      <w:r w:rsidR="00536AE8">
        <w:rPr>
          <w:sz w:val="24"/>
          <w:szCs w:val="24"/>
        </w:rPr>
        <w:t>.</w:t>
      </w:r>
    </w:p>
    <w:p w14:paraId="562F1436" w14:textId="62900588" w:rsidR="00A813FE" w:rsidRPr="006D5DF1" w:rsidRDefault="00A813FE">
      <w:pPr>
        <w:numPr>
          <w:ilvl w:val="0"/>
          <w:numId w:val="9"/>
        </w:numPr>
        <w:rPr>
          <w:sz w:val="24"/>
          <w:szCs w:val="24"/>
        </w:rPr>
      </w:pPr>
      <w:r w:rsidRPr="00C82DCE">
        <w:rPr>
          <w:sz w:val="24"/>
          <w:szCs w:val="24"/>
        </w:rPr>
        <w:t xml:space="preserve">Weekends </w:t>
      </w:r>
      <w:r w:rsidR="00124F17" w:rsidRPr="009F4E77">
        <w:rPr>
          <w:b/>
          <w:bCs/>
          <w:i/>
          <w:iCs/>
          <w:sz w:val="24"/>
          <w:szCs w:val="24"/>
        </w:rPr>
        <w:t>2</w:t>
      </w:r>
      <w:r w:rsidRPr="00C82DCE">
        <w:rPr>
          <w:b/>
          <w:i/>
          <w:sz w:val="24"/>
          <w:szCs w:val="24"/>
        </w:rPr>
        <w:t>:00pm Saturday until 12:00am Monday</w:t>
      </w:r>
      <w:r w:rsidRPr="006D5DF1">
        <w:rPr>
          <w:sz w:val="24"/>
          <w:szCs w:val="24"/>
        </w:rPr>
        <w:t xml:space="preserve"> (34 hours)</w:t>
      </w:r>
    </w:p>
    <w:p w14:paraId="787825A6" w14:textId="77777777" w:rsidR="00C654F6" w:rsidRDefault="00C654F6" w:rsidP="00C50749">
      <w:pPr>
        <w:rPr>
          <w:b/>
          <w:i/>
          <w:sz w:val="24"/>
          <w:szCs w:val="24"/>
        </w:rPr>
      </w:pPr>
    </w:p>
    <w:p w14:paraId="34493C4E" w14:textId="7711912E" w:rsidR="000776D9" w:rsidRDefault="000754E3" w:rsidP="00C50749">
      <w:pPr>
        <w:rPr>
          <w:b/>
          <w:i/>
          <w:sz w:val="24"/>
          <w:szCs w:val="24"/>
        </w:rPr>
      </w:pPr>
      <w:r>
        <w:object w:dxaOrig="16275" w:dyaOrig="4516" w14:anchorId="3B95E21A">
          <v:shape id="_x0000_i1027" type="#_x0000_t75" style="width:6in;height:123.35pt" o:ole="">
            <v:imagedata r:id="rId17" o:title=""/>
          </v:shape>
          <o:OLEObject Type="Embed" ProgID="Visio.Drawing.11" ShapeID="_x0000_i1027" DrawAspect="Content" ObjectID="_1822737703" r:id="rId18"/>
        </w:object>
      </w:r>
    </w:p>
    <w:p w14:paraId="789B3E7F" w14:textId="77777777" w:rsidR="002C620F" w:rsidRDefault="002C620F" w:rsidP="002C620F">
      <w:pPr>
        <w:rPr>
          <w:b/>
          <w:i/>
          <w:sz w:val="24"/>
          <w:szCs w:val="24"/>
        </w:rPr>
      </w:pPr>
    </w:p>
    <w:p w14:paraId="76B976E2" w14:textId="77777777" w:rsidR="008A0908" w:rsidRDefault="008A0908" w:rsidP="002C620F">
      <w:pPr>
        <w:rPr>
          <w:b/>
          <w:i/>
          <w:sz w:val="24"/>
          <w:szCs w:val="24"/>
        </w:rPr>
      </w:pPr>
    </w:p>
    <w:p w14:paraId="29E01F91" w14:textId="77777777" w:rsidR="007D1183" w:rsidRDefault="007D1183" w:rsidP="002C620F">
      <w:pPr>
        <w:rPr>
          <w:b/>
          <w:i/>
          <w:sz w:val="24"/>
          <w:szCs w:val="24"/>
        </w:rPr>
      </w:pPr>
    </w:p>
    <w:p w14:paraId="08FB0AAC" w14:textId="77777777" w:rsidR="007D1183" w:rsidRDefault="007D1183" w:rsidP="002C620F">
      <w:pPr>
        <w:rPr>
          <w:b/>
          <w:i/>
          <w:sz w:val="24"/>
          <w:szCs w:val="24"/>
        </w:rPr>
      </w:pPr>
    </w:p>
    <w:p w14:paraId="0FF9AFC0" w14:textId="77777777" w:rsidR="00FB5FF4" w:rsidRDefault="00FB5FF4" w:rsidP="002C620F">
      <w:pPr>
        <w:rPr>
          <w:b/>
          <w:i/>
          <w:sz w:val="24"/>
          <w:szCs w:val="24"/>
        </w:rPr>
      </w:pPr>
    </w:p>
    <w:p w14:paraId="72AC67F9" w14:textId="77777777" w:rsidR="00747F45" w:rsidRDefault="00747F45" w:rsidP="00BB5A4C">
      <w:pPr>
        <w:rPr>
          <w:b/>
          <w:i/>
          <w:sz w:val="24"/>
          <w:szCs w:val="24"/>
        </w:rPr>
      </w:pPr>
    </w:p>
    <w:p w14:paraId="1D7042D5" w14:textId="77777777" w:rsidR="00747F45" w:rsidRDefault="00747F45" w:rsidP="00BB5A4C">
      <w:pPr>
        <w:rPr>
          <w:b/>
          <w:i/>
          <w:sz w:val="24"/>
          <w:szCs w:val="24"/>
        </w:rPr>
      </w:pPr>
    </w:p>
    <w:p w14:paraId="58865AC5" w14:textId="77777777" w:rsidR="00747F45" w:rsidRDefault="00747F45" w:rsidP="00BB5A4C">
      <w:pPr>
        <w:rPr>
          <w:b/>
          <w:i/>
          <w:sz w:val="24"/>
          <w:szCs w:val="24"/>
        </w:rPr>
      </w:pPr>
    </w:p>
    <w:p w14:paraId="1BB1D2A5" w14:textId="77777777" w:rsidR="00747F45" w:rsidRDefault="00747F45" w:rsidP="00BB5A4C">
      <w:pPr>
        <w:rPr>
          <w:b/>
          <w:i/>
          <w:sz w:val="24"/>
          <w:szCs w:val="24"/>
        </w:rPr>
      </w:pPr>
    </w:p>
    <w:p w14:paraId="3D543578" w14:textId="77777777" w:rsidR="00747F45" w:rsidRDefault="00747F45" w:rsidP="00BB5A4C">
      <w:pPr>
        <w:rPr>
          <w:b/>
          <w:i/>
          <w:sz w:val="24"/>
          <w:szCs w:val="24"/>
        </w:rPr>
      </w:pPr>
    </w:p>
    <w:p w14:paraId="682D1AF9" w14:textId="77777777" w:rsidR="00747F45" w:rsidRDefault="00747F45" w:rsidP="00BB5A4C">
      <w:pPr>
        <w:rPr>
          <w:b/>
          <w:i/>
          <w:sz w:val="24"/>
          <w:szCs w:val="24"/>
        </w:rPr>
      </w:pPr>
    </w:p>
    <w:tbl>
      <w:tblPr>
        <w:tblpPr w:leftFromText="180" w:rightFromText="180" w:vertAnchor="text" w:tblpY="1"/>
        <w:tblOverlap w:val="never"/>
        <w:tblW w:w="11536" w:type="dxa"/>
        <w:tblLook w:val="04A0" w:firstRow="1" w:lastRow="0" w:firstColumn="1" w:lastColumn="0" w:noHBand="0" w:noVBand="1"/>
      </w:tblPr>
      <w:tblGrid>
        <w:gridCol w:w="11536"/>
      </w:tblGrid>
      <w:tr w:rsidR="00FA2DB3" w:rsidRPr="00C82DCE" w14:paraId="068C8AAD" w14:textId="77777777" w:rsidTr="00B3311E">
        <w:trPr>
          <w:trHeight w:val="529"/>
        </w:trPr>
        <w:tc>
          <w:tcPr>
            <w:tcW w:w="11536" w:type="dxa"/>
            <w:tcBorders>
              <w:top w:val="nil"/>
              <w:left w:val="nil"/>
              <w:bottom w:val="nil"/>
              <w:right w:val="nil"/>
            </w:tcBorders>
            <w:noWrap/>
            <w:vAlign w:val="bottom"/>
            <w:hideMark/>
          </w:tcPr>
          <w:p w14:paraId="1E793204" w14:textId="00991C16" w:rsidR="00FA2DB3" w:rsidRDefault="00FA2DB3" w:rsidP="00B3311E">
            <w:pPr>
              <w:rPr>
                <w:rFonts w:ascii="Calibri" w:hAnsi="Calibri" w:cs="Calibri"/>
                <w:b/>
                <w:bCs/>
                <w:sz w:val="40"/>
                <w:szCs w:val="40"/>
              </w:rPr>
            </w:pPr>
            <w:r>
              <w:rPr>
                <w:rFonts w:ascii="Calibri" w:hAnsi="Calibri" w:cs="Calibri"/>
                <w:b/>
                <w:bCs/>
                <w:sz w:val="40"/>
                <w:szCs w:val="40"/>
              </w:rPr>
              <w:t>202</w:t>
            </w:r>
            <w:ins w:id="37" w:author="Hanna, Mick" w:date="2025-10-23T13:18:00Z" w16du:dateUtc="2025-10-23T18:18:00Z">
              <w:r w:rsidR="00AD4E0A">
                <w:rPr>
                  <w:rFonts w:ascii="Calibri" w:hAnsi="Calibri" w:cs="Calibri"/>
                  <w:b/>
                  <w:bCs/>
                  <w:sz w:val="40"/>
                  <w:szCs w:val="40"/>
                </w:rPr>
                <w:t>6</w:t>
              </w:r>
            </w:ins>
            <w:del w:id="38" w:author="Hanna, Mick" w:date="2025-10-23T13:18:00Z" w16du:dateUtc="2025-10-23T18:18:00Z">
              <w:r w:rsidDel="00AD4E0A">
                <w:rPr>
                  <w:rFonts w:ascii="Calibri" w:hAnsi="Calibri" w:cs="Calibri"/>
                  <w:b/>
                  <w:bCs/>
                  <w:sz w:val="40"/>
                  <w:szCs w:val="40"/>
                </w:rPr>
                <w:delText>5</w:delText>
              </w:r>
            </w:del>
            <w:r w:rsidRPr="009F4E77">
              <w:rPr>
                <w:rFonts w:ascii="Calibri" w:hAnsi="Calibri" w:cs="Calibri"/>
                <w:b/>
                <w:bCs/>
                <w:sz w:val="40"/>
                <w:szCs w:val="40"/>
              </w:rPr>
              <w:t xml:space="preserve"> APPLICATION RELEASE SCHEDULE</w:t>
            </w:r>
          </w:p>
          <w:tbl>
            <w:tblPr>
              <w:tblW w:w="9753" w:type="dxa"/>
              <w:tblCellMar>
                <w:left w:w="0" w:type="dxa"/>
                <w:right w:w="0" w:type="dxa"/>
              </w:tblCellMar>
              <w:tblLook w:val="04A0" w:firstRow="1" w:lastRow="0" w:firstColumn="1" w:lastColumn="0" w:noHBand="0" w:noVBand="1"/>
              <w:tblPrChange w:id="39" w:author="Hanna, Mick" w:date="2025-10-23T13:19:00Z" w16du:dateUtc="2025-10-23T18:19:00Z">
                <w:tblPr>
                  <w:tblW w:w="9753" w:type="dxa"/>
                  <w:tblCellMar>
                    <w:left w:w="0" w:type="dxa"/>
                    <w:right w:w="0" w:type="dxa"/>
                  </w:tblCellMar>
                  <w:tblLook w:val="04A0" w:firstRow="1" w:lastRow="0" w:firstColumn="1" w:lastColumn="0" w:noHBand="0" w:noVBand="1"/>
                </w:tblPr>
              </w:tblPrChange>
            </w:tblPr>
            <w:tblGrid>
              <w:gridCol w:w="1250"/>
              <w:gridCol w:w="1298"/>
              <w:gridCol w:w="1852"/>
              <w:gridCol w:w="2790"/>
              <w:gridCol w:w="2563"/>
              <w:tblGridChange w:id="40">
                <w:tblGrid>
                  <w:gridCol w:w="1250"/>
                  <w:gridCol w:w="1298"/>
                  <w:gridCol w:w="1852"/>
                  <w:gridCol w:w="2790"/>
                  <w:gridCol w:w="2563"/>
                </w:tblGrid>
              </w:tblGridChange>
            </w:tblGrid>
            <w:tr w:rsidR="00FA2DB3" w:rsidRPr="007346E0" w14:paraId="45A61EB5" w14:textId="77777777" w:rsidTr="00AD4E0A">
              <w:trPr>
                <w:trHeight w:val="795"/>
                <w:trPrChange w:id="41" w:author="Hanna, Mick" w:date="2025-10-23T13:19:00Z" w16du:dateUtc="2025-10-23T18:19:00Z">
                  <w:trPr>
                    <w:trHeight w:val="795"/>
                  </w:trPr>
                </w:trPrChange>
              </w:trPr>
              <w:tc>
                <w:tcPr>
                  <w:tcW w:w="1250"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Change w:id="42" w:author="Hanna, Mick" w:date="2025-10-23T13:19:00Z" w16du:dateUtc="2025-10-23T18:19:00Z">
                    <w:tcPr>
                      <w:tcW w:w="1250"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
                  </w:tcPrChange>
                </w:tcPr>
                <w:p w14:paraId="2A807775" w14:textId="31DB0D8E" w:rsidR="00FA2DB3" w:rsidRPr="007346E0" w:rsidRDefault="00FA2DB3" w:rsidP="00A15D67">
                  <w:pPr>
                    <w:framePr w:hSpace="180" w:wrap="around" w:vAnchor="text" w:hAnchor="text" w:y="1"/>
                    <w:spacing w:after="160" w:line="259" w:lineRule="auto"/>
                    <w:suppressOverlap/>
                  </w:pPr>
                  <w:del w:id="43" w:author="Hanna, Mick" w:date="2025-10-23T13:19:00Z" w16du:dateUtc="2025-10-23T18:19:00Z">
                    <w:r w:rsidRPr="007346E0" w:rsidDel="00AD4E0A">
                      <w:rPr>
                        <w:b/>
                        <w:bCs/>
                      </w:rPr>
                      <w:delText>Release ID</w:delText>
                    </w:r>
                  </w:del>
                </w:p>
              </w:tc>
              <w:tc>
                <w:tcPr>
                  <w:tcW w:w="1298"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Change w:id="44" w:author="Hanna, Mick" w:date="2025-10-23T13:19:00Z" w16du:dateUtc="2025-10-23T18:19:00Z">
                    <w:tcPr>
                      <w:tcW w:w="1298"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
                  </w:tcPrChange>
                </w:tcPr>
                <w:p w14:paraId="1D7384BB" w14:textId="439E7AD5" w:rsidR="00FA2DB3" w:rsidRPr="007346E0" w:rsidRDefault="00FA2DB3" w:rsidP="00A15D67">
                  <w:pPr>
                    <w:framePr w:hSpace="180" w:wrap="around" w:vAnchor="text" w:hAnchor="text" w:y="1"/>
                    <w:spacing w:after="160" w:line="259" w:lineRule="auto"/>
                    <w:suppressOverlap/>
                  </w:pPr>
                  <w:del w:id="45" w:author="Hanna, Mick" w:date="2025-10-23T13:19:00Z" w16du:dateUtc="2025-10-23T18:19:00Z">
                    <w:r w:rsidRPr="007346E0" w:rsidDel="00AD4E0A">
                      <w:rPr>
                        <w:b/>
                        <w:bCs/>
                      </w:rPr>
                      <w:delText>Release Type</w:delText>
                    </w:r>
                  </w:del>
                </w:p>
              </w:tc>
              <w:tc>
                <w:tcPr>
                  <w:tcW w:w="1852"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Change w:id="46" w:author="Hanna, Mick" w:date="2025-10-23T13:19:00Z" w16du:dateUtc="2025-10-23T18:19:00Z">
                    <w:tcPr>
                      <w:tcW w:w="1852"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
                  </w:tcPrChange>
                </w:tcPr>
                <w:p w14:paraId="73B7C51F" w14:textId="2551866B" w:rsidR="00FA2DB3" w:rsidRPr="007346E0" w:rsidRDefault="00FA2DB3" w:rsidP="00A15D67">
                  <w:pPr>
                    <w:framePr w:hSpace="180" w:wrap="around" w:vAnchor="text" w:hAnchor="text" w:y="1"/>
                    <w:spacing w:after="160" w:line="259" w:lineRule="auto"/>
                    <w:suppressOverlap/>
                  </w:pPr>
                  <w:del w:id="47" w:author="Hanna, Mick" w:date="2025-10-23T13:19:00Z" w16du:dateUtc="2025-10-23T18:19:00Z">
                    <w:r w:rsidRPr="007346E0" w:rsidDel="00AD4E0A">
                      <w:rPr>
                        <w:b/>
                        <w:bCs/>
                      </w:rPr>
                      <w:delText>Prod Release</w:delText>
                    </w:r>
                  </w:del>
                </w:p>
              </w:tc>
              <w:tc>
                <w:tcPr>
                  <w:tcW w:w="2790"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Change w:id="48" w:author="Hanna, Mick" w:date="2025-10-23T13:19:00Z" w16du:dateUtc="2025-10-23T18:19:00Z">
                    <w:tcPr>
                      <w:tcW w:w="2790"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
                  </w:tcPrChange>
                </w:tcPr>
                <w:p w14:paraId="6C122DE2" w14:textId="3A7E961C" w:rsidR="00FA2DB3" w:rsidRPr="007346E0" w:rsidRDefault="00FA2DB3" w:rsidP="00A15D67">
                  <w:pPr>
                    <w:framePr w:hSpace="180" w:wrap="around" w:vAnchor="text" w:hAnchor="text" w:y="1"/>
                    <w:spacing w:after="160" w:line="259" w:lineRule="auto"/>
                    <w:suppressOverlap/>
                  </w:pPr>
                  <w:del w:id="49" w:author="Hanna, Mick" w:date="2025-10-23T13:19:00Z" w16du:dateUtc="2025-10-23T18:19:00Z">
                    <w:r w:rsidRPr="007346E0" w:rsidDel="00AD4E0A">
                      <w:rPr>
                        <w:rFonts w:eastAsia="Arial"/>
                        <w:b/>
                        <w:bCs/>
                      </w:rPr>
                      <w:delText>*Retail Weekday</w:delText>
                    </w:r>
                  </w:del>
                </w:p>
              </w:tc>
              <w:tc>
                <w:tcPr>
                  <w:tcW w:w="2563"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Change w:id="50" w:author="Hanna, Mick" w:date="2025-10-23T13:19:00Z" w16du:dateUtc="2025-10-23T18:19:00Z">
                    <w:tcPr>
                      <w:tcW w:w="2563"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tcPr>
                  </w:tcPrChange>
                </w:tcPr>
                <w:p w14:paraId="107723D3" w14:textId="000427FC" w:rsidR="00FA2DB3" w:rsidRPr="007346E0" w:rsidRDefault="00FA2DB3" w:rsidP="00A15D67">
                  <w:pPr>
                    <w:framePr w:hSpace="180" w:wrap="around" w:vAnchor="text" w:hAnchor="text" w:y="1"/>
                    <w:spacing w:after="160" w:line="259" w:lineRule="auto"/>
                    <w:suppressOverlap/>
                  </w:pPr>
                  <w:del w:id="51" w:author="Hanna, Mick" w:date="2025-10-23T13:19:00Z" w16du:dateUtc="2025-10-23T18:19:00Z">
                    <w:r w:rsidRPr="007346E0" w:rsidDel="00AD4E0A">
                      <w:rPr>
                        <w:b/>
                        <w:bCs/>
                      </w:rPr>
                      <w:delText>Retail Weekend Release</w:delText>
                    </w:r>
                  </w:del>
                </w:p>
              </w:tc>
            </w:tr>
            <w:tr w:rsidR="00FA2DB3" w:rsidRPr="007346E0" w14:paraId="61F1E8F3" w14:textId="77777777" w:rsidTr="00AD4E0A">
              <w:trPr>
                <w:trHeight w:val="560"/>
                <w:trPrChange w:id="52" w:author="Hanna, Mick" w:date="2025-10-23T13:19:00Z" w16du:dateUtc="2025-10-23T18:19:00Z">
                  <w:trPr>
                    <w:trHeight w:val="560"/>
                  </w:trPr>
                </w:trPrChange>
              </w:trPr>
              <w:tc>
                <w:tcPr>
                  <w:tcW w:w="1250" w:type="dxa"/>
                  <w:tcBorders>
                    <w:top w:val="single" w:sz="24"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53" w:author="Hanna, Mick" w:date="2025-10-23T13:19:00Z" w16du:dateUtc="2025-10-23T18:19:00Z">
                    <w:tcPr>
                      <w:tcW w:w="1250" w:type="dxa"/>
                      <w:tcBorders>
                        <w:top w:val="single" w:sz="24"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10F4E36B" w14:textId="3813D2B9" w:rsidR="00FA2DB3" w:rsidRPr="007346E0" w:rsidRDefault="00FA2DB3" w:rsidP="00A15D67">
                  <w:pPr>
                    <w:framePr w:hSpace="180" w:wrap="around" w:vAnchor="text" w:hAnchor="text" w:y="1"/>
                    <w:spacing w:after="160" w:line="259" w:lineRule="auto"/>
                    <w:suppressOverlap/>
                  </w:pPr>
                  <w:del w:id="54" w:author="Hanna, Mick" w:date="2025-10-23T13:19:00Z" w16du:dateUtc="2025-10-23T18:19:00Z">
                    <w:r w:rsidRPr="007346E0" w:rsidDel="00AD4E0A">
                      <w:rPr>
                        <w:b/>
                        <w:bCs/>
                      </w:rPr>
                      <w:lastRenderedPageBreak/>
                      <w:delText>R1</w:delText>
                    </w:r>
                  </w:del>
                </w:p>
              </w:tc>
              <w:tc>
                <w:tcPr>
                  <w:tcW w:w="1298"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55" w:author="Hanna, Mick" w:date="2025-10-23T13:19:00Z" w16du:dateUtc="2025-10-23T18:19:00Z">
                    <w:tcPr>
                      <w:tcW w:w="1298"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1DC5354C" w14:textId="4E2D39EB" w:rsidR="00FA2DB3" w:rsidRPr="007346E0" w:rsidRDefault="00FA2DB3" w:rsidP="00A15D67">
                  <w:pPr>
                    <w:framePr w:hSpace="180" w:wrap="around" w:vAnchor="text" w:hAnchor="text" w:y="1"/>
                    <w:spacing w:after="160" w:line="259" w:lineRule="auto"/>
                    <w:suppressOverlap/>
                  </w:pPr>
                  <w:del w:id="56" w:author="Hanna, Mick" w:date="2025-10-23T13:19:00Z" w16du:dateUtc="2025-10-23T18:19:00Z">
                    <w:r w:rsidRPr="007346E0" w:rsidDel="00AD4E0A">
                      <w:delText>Application</w:delText>
                    </w:r>
                  </w:del>
                </w:p>
              </w:tc>
              <w:tc>
                <w:tcPr>
                  <w:tcW w:w="1852"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57" w:author="Hanna, Mick" w:date="2025-10-23T13:19:00Z" w16du:dateUtc="2025-10-23T18:19:00Z">
                    <w:tcPr>
                      <w:tcW w:w="1852"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319A6BA5" w14:textId="37B8F8CA" w:rsidR="00FA2DB3" w:rsidRPr="007346E0" w:rsidRDefault="00FA2DB3" w:rsidP="00A15D67">
                  <w:pPr>
                    <w:framePr w:hSpace="180" w:wrap="around" w:vAnchor="text" w:hAnchor="text" w:y="1"/>
                    <w:spacing w:after="160" w:line="259" w:lineRule="auto"/>
                    <w:suppressOverlap/>
                  </w:pPr>
                  <w:del w:id="58" w:author="Hanna, Mick" w:date="2025-10-23T13:19:00Z" w16du:dateUtc="2025-10-23T18:19:00Z">
                    <w:r w:rsidRPr="007346E0" w:rsidDel="00AD4E0A">
                      <w:delText>1/</w:delText>
                    </w:r>
                    <w:r w:rsidDel="00AD4E0A">
                      <w:delText>29</w:delText>
                    </w:r>
                    <w:r w:rsidRPr="007346E0" w:rsidDel="00AD4E0A">
                      <w:delText>-1/3</w:delText>
                    </w:r>
                    <w:r w:rsidDel="00AD4E0A">
                      <w:delText>0</w:delText>
                    </w:r>
                  </w:del>
                </w:p>
              </w:tc>
              <w:tc>
                <w:tcPr>
                  <w:tcW w:w="2790"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59" w:author="Hanna, Mick" w:date="2025-10-23T13:19:00Z" w16du:dateUtc="2025-10-23T18:19:00Z">
                    <w:tcPr>
                      <w:tcW w:w="2790"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0C2053EA" w14:textId="144AC3F3" w:rsidR="00FA2DB3" w:rsidRPr="007346E0" w:rsidRDefault="00FD45A6" w:rsidP="00A15D67">
                  <w:pPr>
                    <w:framePr w:hSpace="180" w:wrap="around" w:vAnchor="text" w:hAnchor="text" w:y="1"/>
                    <w:spacing w:after="160" w:line="259" w:lineRule="auto"/>
                    <w:suppressOverlap/>
                  </w:pPr>
                  <w:del w:id="60" w:author="Hanna, Mick" w:date="2025-10-23T13:19:00Z" w16du:dateUtc="2025-10-23T18:19:00Z">
                    <w:r w:rsidDel="00AD4E0A">
                      <w:rPr>
                        <w:rFonts w:eastAsia="Arial"/>
                      </w:rPr>
                      <w:delText>No Release</w:delText>
                    </w:r>
                  </w:del>
                </w:p>
              </w:tc>
              <w:tc>
                <w:tcPr>
                  <w:tcW w:w="2563"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61" w:author="Hanna, Mick" w:date="2025-10-23T13:19:00Z" w16du:dateUtc="2025-10-23T18:19:00Z">
                    <w:tcPr>
                      <w:tcW w:w="2563"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F3FE99C" w14:textId="3BA3C1B3" w:rsidR="00FA2DB3" w:rsidRPr="007346E0" w:rsidRDefault="00FA2DB3" w:rsidP="00A15D67">
                  <w:pPr>
                    <w:framePr w:hSpace="180" w:wrap="around" w:vAnchor="text" w:hAnchor="text" w:y="1"/>
                    <w:spacing w:after="160" w:line="259" w:lineRule="auto"/>
                    <w:suppressOverlap/>
                  </w:pPr>
                  <w:del w:id="62" w:author="Hanna, Mick" w:date="2025-10-23T13:19:00Z" w16du:dateUtc="2025-10-23T18:19:00Z">
                    <w:r w:rsidRPr="007346E0" w:rsidDel="00AD4E0A">
                      <w:delText>2/2</w:delText>
                    </w:r>
                  </w:del>
                </w:p>
              </w:tc>
            </w:tr>
            <w:tr w:rsidR="00FA2DB3" w:rsidRPr="007346E0" w14:paraId="5951DF80" w14:textId="77777777" w:rsidTr="00AD4E0A">
              <w:trPr>
                <w:trHeight w:val="560"/>
                <w:trPrChange w:id="63"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64"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1882A5F8" w14:textId="76A3C285" w:rsidR="00FA2DB3" w:rsidRPr="007346E0" w:rsidRDefault="00FA2DB3" w:rsidP="00A15D67">
                  <w:pPr>
                    <w:framePr w:hSpace="180" w:wrap="around" w:vAnchor="text" w:hAnchor="text" w:y="1"/>
                    <w:spacing w:after="160" w:line="259" w:lineRule="auto"/>
                    <w:suppressOverlap/>
                  </w:pPr>
                  <w:del w:id="65" w:author="Hanna, Mick" w:date="2025-10-23T13:19:00Z" w16du:dateUtc="2025-10-23T18:19:00Z">
                    <w:r w:rsidRPr="007346E0" w:rsidDel="00AD4E0A">
                      <w:rPr>
                        <w:b/>
                        <w:bCs/>
                      </w:rPr>
                      <w:delText>R2</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66"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6725DFF3" w14:textId="21E55969" w:rsidR="00FA2DB3" w:rsidRPr="007346E0" w:rsidRDefault="00FA2DB3" w:rsidP="00A15D67">
                  <w:pPr>
                    <w:framePr w:hSpace="180" w:wrap="around" w:vAnchor="text" w:hAnchor="text" w:y="1"/>
                    <w:spacing w:after="160" w:line="259" w:lineRule="auto"/>
                    <w:suppressOverlap/>
                  </w:pPr>
                  <w:del w:id="67"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68"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330D6AB5" w14:textId="6EB49C84" w:rsidR="00FA2DB3" w:rsidRPr="007346E0" w:rsidRDefault="00FA2DB3" w:rsidP="00A15D67">
                  <w:pPr>
                    <w:framePr w:hSpace="180" w:wrap="around" w:vAnchor="text" w:hAnchor="text" w:y="1"/>
                    <w:spacing w:after="160" w:line="259" w:lineRule="auto"/>
                    <w:suppressOverlap/>
                  </w:pPr>
                  <w:del w:id="69" w:author="Hanna, Mick" w:date="2025-10-23T13:19:00Z" w16du:dateUtc="2025-10-23T18:19:00Z">
                    <w:r w:rsidRPr="007346E0" w:rsidDel="00AD4E0A">
                      <w:delText>2/26-2/27</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70"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24C37E24" w14:textId="56EA1F03" w:rsidR="00FA2DB3" w:rsidRPr="007346E0" w:rsidRDefault="00FD45A6" w:rsidP="00A15D67">
                  <w:pPr>
                    <w:framePr w:hSpace="180" w:wrap="around" w:vAnchor="text" w:hAnchor="text" w:y="1"/>
                    <w:spacing w:after="160" w:line="259" w:lineRule="auto"/>
                    <w:suppressOverlap/>
                  </w:pPr>
                  <w:del w:id="71" w:author="Hanna, Mick" w:date="2025-10-23T13:19:00Z" w16du:dateUtc="2025-10-23T18:19:00Z">
                    <w:r w:rsidDel="00AD4E0A">
                      <w:rPr>
                        <w:rFonts w:eastAsia="Arial"/>
                      </w:rPr>
                      <w:delText>No Release</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72"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7ACB037E" w14:textId="6B87E1B0" w:rsidR="00FA2DB3" w:rsidRPr="007346E0" w:rsidRDefault="00FA2DB3" w:rsidP="00A15D67">
                  <w:pPr>
                    <w:framePr w:hSpace="180" w:wrap="around" w:vAnchor="text" w:hAnchor="text" w:y="1"/>
                    <w:spacing w:after="160" w:line="259" w:lineRule="auto"/>
                    <w:suppressOverlap/>
                  </w:pPr>
                  <w:del w:id="73" w:author="Hanna, Mick" w:date="2025-10-23T13:19:00Z" w16du:dateUtc="2025-10-23T18:19:00Z">
                    <w:r w:rsidRPr="007346E0" w:rsidDel="00AD4E0A">
                      <w:delText>3/2</w:delText>
                    </w:r>
                  </w:del>
                </w:p>
              </w:tc>
            </w:tr>
            <w:tr w:rsidR="00FA2DB3" w:rsidRPr="007346E0" w14:paraId="61D8870D" w14:textId="77777777" w:rsidTr="00AD4E0A">
              <w:trPr>
                <w:trHeight w:val="560"/>
                <w:trPrChange w:id="74"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75"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34F80C8A" w14:textId="15D90F3B" w:rsidR="00FA2DB3" w:rsidRPr="007346E0" w:rsidRDefault="00FA2DB3" w:rsidP="00A15D67">
                  <w:pPr>
                    <w:framePr w:hSpace="180" w:wrap="around" w:vAnchor="text" w:hAnchor="text" w:y="1"/>
                    <w:spacing w:after="160" w:line="259" w:lineRule="auto"/>
                    <w:suppressOverlap/>
                  </w:pPr>
                  <w:del w:id="76" w:author="Hanna, Mick" w:date="2025-10-23T13:19:00Z" w16du:dateUtc="2025-10-23T18:19:00Z">
                    <w:r w:rsidRPr="007346E0" w:rsidDel="00AD4E0A">
                      <w:rPr>
                        <w:b/>
                        <w:bCs/>
                      </w:rPr>
                      <w:delText>R3</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77"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2B05D836" w14:textId="4E7912F5" w:rsidR="00FA2DB3" w:rsidRPr="007346E0" w:rsidRDefault="00FA2DB3" w:rsidP="00A15D67">
                  <w:pPr>
                    <w:framePr w:hSpace="180" w:wrap="around" w:vAnchor="text" w:hAnchor="text" w:y="1"/>
                    <w:spacing w:after="160" w:line="259" w:lineRule="auto"/>
                    <w:suppressOverlap/>
                  </w:pPr>
                  <w:del w:id="78"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79"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1A444D70" w14:textId="3FB644C5" w:rsidR="00FA2DB3" w:rsidRPr="007346E0" w:rsidRDefault="00FA2DB3" w:rsidP="00A15D67">
                  <w:pPr>
                    <w:framePr w:hSpace="180" w:wrap="around" w:vAnchor="text" w:hAnchor="text" w:y="1"/>
                    <w:spacing w:after="160" w:line="259" w:lineRule="auto"/>
                    <w:suppressOverlap/>
                  </w:pPr>
                  <w:del w:id="80" w:author="Hanna, Mick" w:date="2025-10-23T13:19:00Z" w16du:dateUtc="2025-10-23T18:19:00Z">
                    <w:r w:rsidRPr="007346E0" w:rsidDel="00AD4E0A">
                      <w:delText>3/26-3/27</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81"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95B6F8B" w14:textId="2280BBED" w:rsidR="00FA2DB3" w:rsidRPr="007346E0" w:rsidRDefault="00FD45A6" w:rsidP="00A15D67">
                  <w:pPr>
                    <w:framePr w:hSpace="180" w:wrap="around" w:vAnchor="text" w:hAnchor="text" w:y="1"/>
                    <w:spacing w:after="160" w:line="259" w:lineRule="auto"/>
                    <w:suppressOverlap/>
                  </w:pPr>
                  <w:del w:id="82" w:author="Hanna, Mick" w:date="2025-10-23T13:19:00Z" w16du:dateUtc="2025-10-23T18:19:00Z">
                    <w:r w:rsidDel="00AD4E0A">
                      <w:rPr>
                        <w:rFonts w:eastAsia="Arial"/>
                      </w:rPr>
                      <w:delText>No Release</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83"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53D307A1" w14:textId="036A5D0F" w:rsidR="00FA2DB3" w:rsidRPr="007346E0" w:rsidRDefault="00FA2DB3" w:rsidP="00A15D67">
                  <w:pPr>
                    <w:framePr w:hSpace="180" w:wrap="around" w:vAnchor="text" w:hAnchor="text" w:y="1"/>
                    <w:spacing w:after="160" w:line="259" w:lineRule="auto"/>
                    <w:suppressOverlap/>
                  </w:pPr>
                  <w:del w:id="84" w:author="Hanna, Mick" w:date="2025-10-23T13:19:00Z" w16du:dateUtc="2025-10-23T18:19:00Z">
                    <w:r w:rsidRPr="007346E0" w:rsidDel="00AD4E0A">
                      <w:delText>3/30</w:delText>
                    </w:r>
                  </w:del>
                </w:p>
              </w:tc>
            </w:tr>
            <w:tr w:rsidR="00FA2DB3" w:rsidRPr="007346E0" w14:paraId="69CD9113" w14:textId="77777777" w:rsidTr="00AD4E0A">
              <w:trPr>
                <w:trHeight w:val="560"/>
                <w:trPrChange w:id="85"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86"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4AC1D636" w14:textId="47F5EC7A" w:rsidR="00FA2DB3" w:rsidRPr="007346E0" w:rsidRDefault="00FA2DB3" w:rsidP="00A15D67">
                  <w:pPr>
                    <w:framePr w:hSpace="180" w:wrap="around" w:vAnchor="text" w:hAnchor="text" w:y="1"/>
                    <w:spacing w:after="160" w:line="259" w:lineRule="auto"/>
                    <w:suppressOverlap/>
                  </w:pPr>
                  <w:del w:id="87" w:author="Hanna, Mick" w:date="2025-10-23T13:19:00Z" w16du:dateUtc="2025-10-23T18:19:00Z">
                    <w:r w:rsidRPr="007346E0" w:rsidDel="00AD4E0A">
                      <w:rPr>
                        <w:b/>
                        <w:bCs/>
                      </w:rPr>
                      <w:delText>R4</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88"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0943C351" w14:textId="53FDBAD9" w:rsidR="00FA2DB3" w:rsidRPr="007346E0" w:rsidRDefault="00FA2DB3" w:rsidP="00A15D67">
                  <w:pPr>
                    <w:framePr w:hSpace="180" w:wrap="around" w:vAnchor="text" w:hAnchor="text" w:y="1"/>
                    <w:spacing w:after="160" w:line="259" w:lineRule="auto"/>
                    <w:suppressOverlap/>
                  </w:pPr>
                  <w:del w:id="89"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90"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07A8AAE8" w14:textId="2136F264" w:rsidR="00FA2DB3" w:rsidRPr="007346E0" w:rsidRDefault="00FA2DB3" w:rsidP="00A15D67">
                  <w:pPr>
                    <w:framePr w:hSpace="180" w:wrap="around" w:vAnchor="text" w:hAnchor="text" w:y="1"/>
                    <w:spacing w:after="160" w:line="259" w:lineRule="auto"/>
                    <w:suppressOverlap/>
                  </w:pPr>
                  <w:del w:id="91" w:author="Hanna, Mick" w:date="2025-10-23T13:19:00Z" w16du:dateUtc="2025-10-23T18:19:00Z">
                    <w:r w:rsidRPr="007346E0" w:rsidDel="00AD4E0A">
                      <w:delText>4/23-4/24</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92"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6CB14DC3" w14:textId="40A1FB6A" w:rsidR="00FA2DB3" w:rsidRPr="007346E0" w:rsidRDefault="00FA2DB3" w:rsidP="00A15D67">
                  <w:pPr>
                    <w:framePr w:hSpace="180" w:wrap="around" w:vAnchor="text" w:hAnchor="text" w:y="1"/>
                    <w:spacing w:after="160" w:line="259" w:lineRule="auto"/>
                    <w:suppressOverlap/>
                  </w:pPr>
                  <w:del w:id="93" w:author="Hanna, Mick" w:date="2025-10-23T13:19:00Z" w16du:dateUtc="2025-10-23T18:19:00Z">
                    <w:r w:rsidRPr="007346E0" w:rsidDel="00AD4E0A">
                      <w:rPr>
                        <w:rFonts w:eastAsia="Arial"/>
                      </w:rPr>
                      <w:delText>4/24 – 4:30PM-5:30PM</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94"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6901169E" w14:textId="432A1630" w:rsidR="00FA2DB3" w:rsidRPr="007346E0" w:rsidRDefault="00FA2DB3" w:rsidP="00A15D67">
                  <w:pPr>
                    <w:framePr w:hSpace="180" w:wrap="around" w:vAnchor="text" w:hAnchor="text" w:y="1"/>
                    <w:spacing w:after="160" w:line="259" w:lineRule="auto"/>
                    <w:suppressOverlap/>
                  </w:pPr>
                  <w:del w:id="95" w:author="Hanna, Mick" w:date="2025-10-23T13:19:00Z" w16du:dateUtc="2025-10-23T18:19:00Z">
                    <w:r w:rsidRPr="007346E0" w:rsidDel="00AD4E0A">
                      <w:delText>4/27</w:delText>
                    </w:r>
                  </w:del>
                </w:p>
              </w:tc>
            </w:tr>
            <w:tr w:rsidR="00FA2DB3" w:rsidRPr="007346E0" w14:paraId="48A6339B" w14:textId="77777777" w:rsidTr="00AD4E0A">
              <w:trPr>
                <w:trHeight w:val="560"/>
                <w:trPrChange w:id="96"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97"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0E437267" w14:textId="0353717B" w:rsidR="00FA2DB3" w:rsidRPr="007346E0" w:rsidRDefault="00FA2DB3" w:rsidP="00A15D67">
                  <w:pPr>
                    <w:framePr w:hSpace="180" w:wrap="around" w:vAnchor="text" w:hAnchor="text" w:y="1"/>
                    <w:spacing w:after="160" w:line="259" w:lineRule="auto"/>
                    <w:suppressOverlap/>
                  </w:pPr>
                  <w:del w:id="98" w:author="Hanna, Mick" w:date="2025-10-23T13:19:00Z" w16du:dateUtc="2025-10-23T18:19:00Z">
                    <w:r w:rsidRPr="007346E0" w:rsidDel="00AD4E0A">
                      <w:rPr>
                        <w:b/>
                        <w:bCs/>
                      </w:rPr>
                      <w:delText>R5</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99"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C888D7E" w14:textId="6C43E274" w:rsidR="00FA2DB3" w:rsidRPr="007346E0" w:rsidRDefault="00FA2DB3" w:rsidP="00A15D67">
                  <w:pPr>
                    <w:framePr w:hSpace="180" w:wrap="around" w:vAnchor="text" w:hAnchor="text" w:y="1"/>
                    <w:spacing w:after="160" w:line="259" w:lineRule="auto"/>
                    <w:suppressOverlap/>
                  </w:pPr>
                  <w:del w:id="100"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01"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2DA8FDD5" w14:textId="1713C39B" w:rsidR="00FA2DB3" w:rsidRPr="007346E0" w:rsidRDefault="00FA2DB3" w:rsidP="00A15D67">
                  <w:pPr>
                    <w:framePr w:hSpace="180" w:wrap="around" w:vAnchor="text" w:hAnchor="text" w:y="1"/>
                    <w:spacing w:after="160" w:line="259" w:lineRule="auto"/>
                    <w:suppressOverlap/>
                  </w:pPr>
                  <w:del w:id="102" w:author="Hanna, Mick" w:date="2025-10-23T13:19:00Z" w16du:dateUtc="2025-10-23T18:19:00Z">
                    <w:r w:rsidRPr="007346E0" w:rsidDel="00AD4E0A">
                      <w:delText>5/28-5/29</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03"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71E8CCD" w14:textId="358A560B" w:rsidR="00FA2DB3" w:rsidRPr="007346E0" w:rsidRDefault="00FA2DB3" w:rsidP="00A15D67">
                  <w:pPr>
                    <w:framePr w:hSpace="180" w:wrap="around" w:vAnchor="text" w:hAnchor="text" w:y="1"/>
                    <w:spacing w:after="160" w:line="259" w:lineRule="auto"/>
                    <w:suppressOverlap/>
                  </w:pPr>
                  <w:del w:id="104" w:author="Hanna, Mick" w:date="2025-10-23T13:19:00Z" w16du:dateUtc="2025-10-23T18:19:00Z">
                    <w:r w:rsidRPr="007346E0" w:rsidDel="00AD4E0A">
                      <w:rPr>
                        <w:rFonts w:eastAsia="Arial"/>
                      </w:rPr>
                      <w:delText>5/29 – 4:30PM-5:30PM</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05"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7A0C65B1" w14:textId="407DCF66" w:rsidR="00FA2DB3" w:rsidRPr="007346E0" w:rsidRDefault="00FA2DB3" w:rsidP="00A15D67">
                  <w:pPr>
                    <w:framePr w:hSpace="180" w:wrap="around" w:vAnchor="text" w:hAnchor="text" w:y="1"/>
                    <w:spacing w:after="160" w:line="259" w:lineRule="auto"/>
                    <w:suppressOverlap/>
                  </w:pPr>
                  <w:del w:id="106" w:author="Hanna, Mick" w:date="2025-10-23T13:19:00Z" w16du:dateUtc="2025-10-23T18:19:00Z">
                    <w:r w:rsidRPr="007346E0" w:rsidDel="00AD4E0A">
                      <w:delText>6/1</w:delText>
                    </w:r>
                  </w:del>
                </w:p>
              </w:tc>
            </w:tr>
            <w:tr w:rsidR="00FA2DB3" w:rsidRPr="007346E0" w14:paraId="3B5B7EB8" w14:textId="77777777" w:rsidTr="00AD4E0A">
              <w:trPr>
                <w:trHeight w:val="560"/>
                <w:trPrChange w:id="107"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108"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2B16A856" w14:textId="668D7836" w:rsidR="00FA2DB3" w:rsidRPr="007346E0" w:rsidRDefault="00FA2DB3" w:rsidP="00A15D67">
                  <w:pPr>
                    <w:framePr w:hSpace="180" w:wrap="around" w:vAnchor="text" w:hAnchor="text" w:y="1"/>
                    <w:spacing w:after="160" w:line="259" w:lineRule="auto"/>
                    <w:suppressOverlap/>
                  </w:pPr>
                  <w:del w:id="109" w:author="Hanna, Mick" w:date="2025-10-23T13:19:00Z" w16du:dateUtc="2025-10-23T18:19:00Z">
                    <w:r w:rsidRPr="007346E0" w:rsidDel="00AD4E0A">
                      <w:rPr>
                        <w:b/>
                        <w:bCs/>
                      </w:rPr>
                      <w:delText>R6</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10"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1F44BBB8" w14:textId="2E7556BE" w:rsidR="00FA2DB3" w:rsidRPr="007346E0" w:rsidRDefault="00FA2DB3" w:rsidP="00A15D67">
                  <w:pPr>
                    <w:framePr w:hSpace="180" w:wrap="around" w:vAnchor="text" w:hAnchor="text" w:y="1"/>
                    <w:spacing w:after="160" w:line="259" w:lineRule="auto"/>
                    <w:suppressOverlap/>
                  </w:pPr>
                  <w:del w:id="111"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12"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2AE23878" w14:textId="3ACEE6B4" w:rsidR="00FA2DB3" w:rsidRPr="007346E0" w:rsidRDefault="00FA2DB3" w:rsidP="00A15D67">
                  <w:pPr>
                    <w:framePr w:hSpace="180" w:wrap="around" w:vAnchor="text" w:hAnchor="text" w:y="1"/>
                    <w:spacing w:after="160" w:line="259" w:lineRule="auto"/>
                    <w:suppressOverlap/>
                  </w:pPr>
                  <w:del w:id="113" w:author="Hanna, Mick" w:date="2025-10-23T13:19:00Z" w16du:dateUtc="2025-10-23T18:19:00Z">
                    <w:r w:rsidRPr="007346E0" w:rsidDel="00AD4E0A">
                      <w:delText>6/25-6/26</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14"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439D1708" w14:textId="1CF9EB91" w:rsidR="00FA2DB3" w:rsidRPr="007346E0" w:rsidRDefault="00FA2DB3" w:rsidP="00A15D67">
                  <w:pPr>
                    <w:framePr w:hSpace="180" w:wrap="around" w:vAnchor="text" w:hAnchor="text" w:y="1"/>
                    <w:spacing w:after="160" w:line="259" w:lineRule="auto"/>
                    <w:suppressOverlap/>
                  </w:pPr>
                  <w:del w:id="115" w:author="Hanna, Mick" w:date="2025-10-23T13:19:00Z" w16du:dateUtc="2025-10-23T18:19:00Z">
                    <w:r w:rsidRPr="007346E0" w:rsidDel="00AD4E0A">
                      <w:rPr>
                        <w:rFonts w:eastAsia="Arial"/>
                      </w:rPr>
                      <w:delText>6/26 – 4:30PM-5:30PM</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16"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7C8953A9" w14:textId="3335408B" w:rsidR="00FA2DB3" w:rsidRPr="007346E0" w:rsidRDefault="00FA2DB3" w:rsidP="00A15D67">
                  <w:pPr>
                    <w:framePr w:hSpace="180" w:wrap="around" w:vAnchor="text" w:hAnchor="text" w:y="1"/>
                    <w:spacing w:after="160" w:line="259" w:lineRule="auto"/>
                    <w:suppressOverlap/>
                  </w:pPr>
                  <w:del w:id="117" w:author="Hanna, Mick" w:date="2025-10-23T13:19:00Z" w16du:dateUtc="2025-10-23T18:19:00Z">
                    <w:r w:rsidRPr="007346E0" w:rsidDel="00AD4E0A">
                      <w:delText>No Release</w:delText>
                    </w:r>
                  </w:del>
                </w:p>
              </w:tc>
            </w:tr>
            <w:tr w:rsidR="00FA2DB3" w:rsidRPr="007346E0" w14:paraId="6B1D1F7E" w14:textId="77777777" w:rsidTr="00AD4E0A">
              <w:trPr>
                <w:trHeight w:val="560"/>
                <w:trPrChange w:id="118"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119"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40192A4B" w14:textId="3657A455" w:rsidR="00FA2DB3" w:rsidRPr="007346E0" w:rsidRDefault="00FA2DB3" w:rsidP="00A15D67">
                  <w:pPr>
                    <w:framePr w:hSpace="180" w:wrap="around" w:vAnchor="text" w:hAnchor="text" w:y="1"/>
                    <w:spacing w:after="160" w:line="259" w:lineRule="auto"/>
                    <w:suppressOverlap/>
                  </w:pPr>
                  <w:del w:id="120" w:author="Hanna, Mick" w:date="2025-10-23T13:19:00Z" w16du:dateUtc="2025-10-23T18:19:00Z">
                    <w:r w:rsidRPr="007346E0" w:rsidDel="00AD4E0A">
                      <w:rPr>
                        <w:b/>
                        <w:bCs/>
                      </w:rPr>
                      <w:delText>R7</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21"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207843BC" w14:textId="2C28DA9E" w:rsidR="00FA2DB3" w:rsidRPr="007346E0" w:rsidRDefault="00FA2DB3" w:rsidP="00A15D67">
                  <w:pPr>
                    <w:framePr w:hSpace="180" w:wrap="around" w:vAnchor="text" w:hAnchor="text" w:y="1"/>
                    <w:spacing w:after="160" w:line="259" w:lineRule="auto"/>
                    <w:suppressOverlap/>
                  </w:pPr>
                  <w:del w:id="122"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23"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0CB3786" w14:textId="66858AC0" w:rsidR="00FA2DB3" w:rsidRPr="007346E0" w:rsidRDefault="00FA2DB3" w:rsidP="00A15D67">
                  <w:pPr>
                    <w:framePr w:hSpace="180" w:wrap="around" w:vAnchor="text" w:hAnchor="text" w:y="1"/>
                    <w:spacing w:after="160" w:line="259" w:lineRule="auto"/>
                    <w:suppressOverlap/>
                  </w:pPr>
                  <w:del w:id="124" w:author="Hanna, Mick" w:date="2025-10-23T13:19:00Z" w16du:dateUtc="2025-10-23T18:19:00Z">
                    <w:r w:rsidRPr="007346E0" w:rsidDel="00AD4E0A">
                      <w:delText>7/2</w:delText>
                    </w:r>
                    <w:r w:rsidDel="00AD4E0A">
                      <w:delText>3</w:delText>
                    </w:r>
                    <w:r w:rsidRPr="007346E0" w:rsidDel="00AD4E0A">
                      <w:delText>-7/2</w:delText>
                    </w:r>
                    <w:r w:rsidDel="00AD4E0A">
                      <w:delText>4</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25"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F1DDA4F" w14:textId="0C535D5E" w:rsidR="00FA2DB3" w:rsidRPr="007346E0" w:rsidRDefault="00FA2DB3" w:rsidP="00A15D67">
                  <w:pPr>
                    <w:framePr w:hSpace="180" w:wrap="around" w:vAnchor="text" w:hAnchor="text" w:y="1"/>
                    <w:spacing w:after="160" w:line="259" w:lineRule="auto"/>
                    <w:suppressOverlap/>
                  </w:pPr>
                  <w:del w:id="126" w:author="Hanna, Mick" w:date="2025-10-23T13:19:00Z" w16du:dateUtc="2025-10-23T18:19:00Z">
                    <w:r w:rsidRPr="007346E0" w:rsidDel="00AD4E0A">
                      <w:rPr>
                        <w:rFonts w:eastAsia="Arial"/>
                      </w:rPr>
                      <w:delText>7/24 – 4:30PM-5:30PM</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27"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74CDF3E" w14:textId="5C498A81" w:rsidR="00FA2DB3" w:rsidRPr="007346E0" w:rsidRDefault="00FA2DB3" w:rsidP="00A15D67">
                  <w:pPr>
                    <w:framePr w:hSpace="180" w:wrap="around" w:vAnchor="text" w:hAnchor="text" w:y="1"/>
                    <w:spacing w:after="160" w:line="259" w:lineRule="auto"/>
                    <w:suppressOverlap/>
                  </w:pPr>
                  <w:del w:id="128" w:author="Hanna, Mick" w:date="2025-10-23T13:19:00Z" w16du:dateUtc="2025-10-23T18:19:00Z">
                    <w:r w:rsidRPr="007346E0" w:rsidDel="00AD4E0A">
                      <w:delText>7/27</w:delText>
                    </w:r>
                  </w:del>
                </w:p>
              </w:tc>
            </w:tr>
            <w:tr w:rsidR="00FA2DB3" w:rsidRPr="007346E0" w14:paraId="6C16777A" w14:textId="77777777" w:rsidTr="00AD4E0A">
              <w:trPr>
                <w:trHeight w:val="560"/>
                <w:trPrChange w:id="129"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130"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574E1A09" w14:textId="7A030D10" w:rsidR="00FA2DB3" w:rsidRPr="007346E0" w:rsidRDefault="00FA2DB3" w:rsidP="00A15D67">
                  <w:pPr>
                    <w:framePr w:hSpace="180" w:wrap="around" w:vAnchor="text" w:hAnchor="text" w:y="1"/>
                    <w:spacing w:after="160" w:line="259" w:lineRule="auto"/>
                    <w:suppressOverlap/>
                  </w:pPr>
                  <w:del w:id="131" w:author="Hanna, Mick" w:date="2025-10-23T13:19:00Z" w16du:dateUtc="2025-10-23T18:19:00Z">
                    <w:r w:rsidRPr="007346E0" w:rsidDel="00AD4E0A">
                      <w:rPr>
                        <w:b/>
                        <w:bCs/>
                      </w:rPr>
                      <w:delText>R8</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32"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6A49AF72" w14:textId="643FADFF" w:rsidR="00FA2DB3" w:rsidRPr="007346E0" w:rsidRDefault="00FA2DB3" w:rsidP="00A15D67">
                  <w:pPr>
                    <w:framePr w:hSpace="180" w:wrap="around" w:vAnchor="text" w:hAnchor="text" w:y="1"/>
                    <w:spacing w:after="160" w:line="259" w:lineRule="auto"/>
                    <w:suppressOverlap/>
                  </w:pPr>
                  <w:del w:id="133"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34"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27DCA300" w14:textId="15A13374" w:rsidR="00FA2DB3" w:rsidRPr="007346E0" w:rsidRDefault="00FA2DB3" w:rsidP="00A15D67">
                  <w:pPr>
                    <w:framePr w:hSpace="180" w:wrap="around" w:vAnchor="text" w:hAnchor="text" w:y="1"/>
                    <w:spacing w:after="160" w:line="259" w:lineRule="auto"/>
                    <w:suppressOverlap/>
                  </w:pPr>
                  <w:del w:id="135" w:author="Hanna, Mick" w:date="2025-10-23T13:19:00Z" w16du:dateUtc="2025-10-23T18:19:00Z">
                    <w:r w:rsidRPr="007346E0" w:rsidDel="00AD4E0A">
                      <w:delText>8/20-8/21</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36"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5665F0C5" w14:textId="0E4F5CA1" w:rsidR="00FA2DB3" w:rsidRPr="007346E0" w:rsidRDefault="00FA2DB3" w:rsidP="00A15D67">
                  <w:pPr>
                    <w:framePr w:hSpace="180" w:wrap="around" w:vAnchor="text" w:hAnchor="text" w:y="1"/>
                    <w:spacing w:after="160" w:line="259" w:lineRule="auto"/>
                    <w:suppressOverlap/>
                  </w:pPr>
                  <w:del w:id="137" w:author="Hanna, Mick" w:date="2025-10-23T13:19:00Z" w16du:dateUtc="2025-10-23T18:19:00Z">
                    <w:r w:rsidRPr="007346E0" w:rsidDel="00AD4E0A">
                      <w:rPr>
                        <w:rFonts w:eastAsia="Arial"/>
                      </w:rPr>
                      <w:delText>8/2</w:delText>
                    </w:r>
                    <w:r w:rsidDel="00AD4E0A">
                      <w:rPr>
                        <w:rFonts w:eastAsia="Arial"/>
                      </w:rPr>
                      <w:delText>1</w:delText>
                    </w:r>
                    <w:r w:rsidRPr="007346E0" w:rsidDel="00AD4E0A">
                      <w:rPr>
                        <w:rFonts w:eastAsia="Arial"/>
                      </w:rPr>
                      <w:delText xml:space="preserve"> – 4:30PM-5:30PM</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38"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1FD29122" w14:textId="5B482EEA" w:rsidR="00FA2DB3" w:rsidRPr="007346E0" w:rsidRDefault="00FA2DB3" w:rsidP="00A15D67">
                  <w:pPr>
                    <w:framePr w:hSpace="180" w:wrap="around" w:vAnchor="text" w:hAnchor="text" w:y="1"/>
                    <w:spacing w:after="160" w:line="259" w:lineRule="auto"/>
                    <w:suppressOverlap/>
                  </w:pPr>
                  <w:del w:id="139" w:author="Hanna, Mick" w:date="2025-10-23T13:19:00Z" w16du:dateUtc="2025-10-23T18:19:00Z">
                    <w:r w:rsidRPr="007346E0" w:rsidDel="00AD4E0A">
                      <w:delText>8/24</w:delText>
                    </w:r>
                  </w:del>
                </w:p>
              </w:tc>
            </w:tr>
            <w:tr w:rsidR="00FA2DB3" w:rsidRPr="007346E0" w14:paraId="0ADF922C" w14:textId="77777777" w:rsidTr="00AD4E0A">
              <w:trPr>
                <w:trHeight w:val="560"/>
                <w:trPrChange w:id="140"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141"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34F27104" w14:textId="797A27B5" w:rsidR="00FA2DB3" w:rsidRPr="007346E0" w:rsidRDefault="00FA2DB3" w:rsidP="00A15D67">
                  <w:pPr>
                    <w:framePr w:hSpace="180" w:wrap="around" w:vAnchor="text" w:hAnchor="text" w:y="1"/>
                    <w:spacing w:after="160" w:line="259" w:lineRule="auto"/>
                    <w:suppressOverlap/>
                  </w:pPr>
                  <w:del w:id="142" w:author="Hanna, Mick" w:date="2025-10-23T13:19:00Z" w16du:dateUtc="2025-10-23T18:19:00Z">
                    <w:r w:rsidRPr="007346E0" w:rsidDel="00AD4E0A">
                      <w:rPr>
                        <w:b/>
                        <w:bCs/>
                      </w:rPr>
                      <w:delText>R9</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43"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53E67D4B" w14:textId="7F9B0776" w:rsidR="00FA2DB3" w:rsidRPr="007346E0" w:rsidRDefault="00FA2DB3" w:rsidP="00A15D67">
                  <w:pPr>
                    <w:framePr w:hSpace="180" w:wrap="around" w:vAnchor="text" w:hAnchor="text" w:y="1"/>
                    <w:spacing w:after="160" w:line="259" w:lineRule="auto"/>
                    <w:suppressOverlap/>
                  </w:pPr>
                  <w:del w:id="144"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45"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C619417" w14:textId="44CCCB2B" w:rsidR="00FA2DB3" w:rsidRPr="007346E0" w:rsidRDefault="00FA2DB3" w:rsidP="00A15D67">
                  <w:pPr>
                    <w:framePr w:hSpace="180" w:wrap="around" w:vAnchor="text" w:hAnchor="text" w:y="1"/>
                    <w:spacing w:after="160" w:line="259" w:lineRule="auto"/>
                    <w:suppressOverlap/>
                  </w:pPr>
                  <w:del w:id="146" w:author="Hanna, Mick" w:date="2025-10-23T13:19:00Z" w16du:dateUtc="2025-10-23T18:19:00Z">
                    <w:r w:rsidRPr="007346E0" w:rsidDel="00AD4E0A">
                      <w:delText>9/24-9/25</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47"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567B1B22" w14:textId="792969CD" w:rsidR="00FA2DB3" w:rsidRPr="007346E0" w:rsidRDefault="00FA2DB3" w:rsidP="00A15D67">
                  <w:pPr>
                    <w:framePr w:hSpace="180" w:wrap="around" w:vAnchor="text" w:hAnchor="text" w:y="1"/>
                    <w:spacing w:after="160" w:line="259" w:lineRule="auto"/>
                    <w:suppressOverlap/>
                  </w:pPr>
                  <w:del w:id="148" w:author="Hanna, Mick" w:date="2025-10-23T13:19:00Z" w16du:dateUtc="2025-10-23T18:19:00Z">
                    <w:r w:rsidRPr="007346E0" w:rsidDel="00AD4E0A">
                      <w:rPr>
                        <w:rFonts w:eastAsia="Arial"/>
                      </w:rPr>
                      <w:delText>9/25 – 4:30PM-5:30PM</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49"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BCCCCF4" w14:textId="62192190" w:rsidR="00FA2DB3" w:rsidRPr="007346E0" w:rsidRDefault="00FA2DB3" w:rsidP="00A15D67">
                  <w:pPr>
                    <w:framePr w:hSpace="180" w:wrap="around" w:vAnchor="text" w:hAnchor="text" w:y="1"/>
                    <w:spacing w:after="160" w:line="259" w:lineRule="auto"/>
                    <w:suppressOverlap/>
                  </w:pPr>
                  <w:del w:id="150" w:author="Hanna, Mick" w:date="2025-10-23T13:19:00Z" w16du:dateUtc="2025-10-23T18:19:00Z">
                    <w:r w:rsidRPr="007346E0" w:rsidDel="00AD4E0A">
                      <w:delText>9/28</w:delText>
                    </w:r>
                  </w:del>
                </w:p>
              </w:tc>
            </w:tr>
            <w:tr w:rsidR="00FA2DB3" w:rsidRPr="007346E0" w14:paraId="3B77325A" w14:textId="77777777" w:rsidTr="00AD4E0A">
              <w:trPr>
                <w:trHeight w:val="560"/>
                <w:trPrChange w:id="151"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152"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3DF75A2E" w14:textId="6714E688" w:rsidR="00FA2DB3" w:rsidRPr="007346E0" w:rsidRDefault="00FA2DB3" w:rsidP="00A15D67">
                  <w:pPr>
                    <w:framePr w:hSpace="180" w:wrap="around" w:vAnchor="text" w:hAnchor="text" w:y="1"/>
                    <w:spacing w:after="160" w:line="259" w:lineRule="auto"/>
                    <w:suppressOverlap/>
                  </w:pPr>
                  <w:del w:id="153" w:author="Hanna, Mick" w:date="2025-10-23T13:19:00Z" w16du:dateUtc="2025-10-23T18:19:00Z">
                    <w:r w:rsidRPr="007346E0" w:rsidDel="00AD4E0A">
                      <w:rPr>
                        <w:b/>
                        <w:bCs/>
                      </w:rPr>
                      <w:delText>R10</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54"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554B7964" w14:textId="12ABE24A" w:rsidR="00FA2DB3" w:rsidRPr="007346E0" w:rsidRDefault="00FA2DB3" w:rsidP="00A15D67">
                  <w:pPr>
                    <w:framePr w:hSpace="180" w:wrap="around" w:vAnchor="text" w:hAnchor="text" w:y="1"/>
                    <w:spacing w:after="160" w:line="259" w:lineRule="auto"/>
                    <w:suppressOverlap/>
                  </w:pPr>
                  <w:del w:id="155"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56"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4B7CD3A2" w14:textId="1C4B5FEE" w:rsidR="00FA2DB3" w:rsidRPr="007346E0" w:rsidRDefault="00FA2DB3" w:rsidP="00A15D67">
                  <w:pPr>
                    <w:framePr w:hSpace="180" w:wrap="around" w:vAnchor="text" w:hAnchor="text" w:y="1"/>
                    <w:spacing w:after="160" w:line="259" w:lineRule="auto"/>
                    <w:suppressOverlap/>
                  </w:pPr>
                  <w:del w:id="157" w:author="Hanna, Mick" w:date="2025-10-23T13:19:00Z" w16du:dateUtc="2025-10-23T18:19:00Z">
                    <w:r w:rsidRPr="007346E0" w:rsidDel="00AD4E0A">
                      <w:delText>10/22-10/23</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58"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0ECFD3AF" w14:textId="17BBD79D" w:rsidR="00FA2DB3" w:rsidRPr="007346E0" w:rsidRDefault="00FA2DB3" w:rsidP="00A15D67">
                  <w:pPr>
                    <w:framePr w:hSpace="180" w:wrap="around" w:vAnchor="text" w:hAnchor="text" w:y="1"/>
                    <w:spacing w:after="160" w:line="259" w:lineRule="auto"/>
                    <w:suppressOverlap/>
                  </w:pPr>
                  <w:del w:id="159" w:author="Hanna, Mick" w:date="2025-10-23T13:19:00Z" w16du:dateUtc="2025-10-23T18:19:00Z">
                    <w:r w:rsidRPr="007346E0" w:rsidDel="00AD4E0A">
                      <w:rPr>
                        <w:rFonts w:eastAsia="Arial"/>
                      </w:rPr>
                      <w:delText>10/23 – 4:30PM-5:30PM</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Change w:id="160"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tcPr>
                  </w:tcPrChange>
                </w:tcPr>
                <w:p w14:paraId="55F88E48" w14:textId="5E52560B" w:rsidR="00FA2DB3" w:rsidRPr="007346E0" w:rsidRDefault="00FA2DB3" w:rsidP="00A15D67">
                  <w:pPr>
                    <w:framePr w:hSpace="180" w:wrap="around" w:vAnchor="text" w:hAnchor="text" w:y="1"/>
                    <w:spacing w:after="160" w:line="259" w:lineRule="auto"/>
                    <w:suppressOverlap/>
                  </w:pPr>
                  <w:del w:id="161" w:author="Hanna, Mick" w:date="2025-10-23T13:19:00Z" w16du:dateUtc="2025-10-23T18:19:00Z">
                    <w:r w:rsidRPr="007346E0" w:rsidDel="00AD4E0A">
                      <w:delText>10/26</w:delText>
                    </w:r>
                  </w:del>
                </w:p>
              </w:tc>
            </w:tr>
            <w:tr w:rsidR="00FA2DB3" w:rsidRPr="007346E0" w14:paraId="24CD5265" w14:textId="77777777" w:rsidTr="00AD4E0A">
              <w:trPr>
                <w:trHeight w:val="560"/>
                <w:trPrChange w:id="162" w:author="Hanna, Mick" w:date="2025-10-23T13:19:00Z" w16du:dateUtc="2025-10-23T18:19:00Z">
                  <w:trPr>
                    <w:trHeight w:val="560"/>
                  </w:trPr>
                </w:trPrChange>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Change w:id="163" w:author="Hanna, Mick" w:date="2025-10-23T13:19:00Z" w16du:dateUtc="2025-10-23T18:19:00Z">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tcPr>
                  </w:tcPrChange>
                </w:tcPr>
                <w:p w14:paraId="66D38A7F" w14:textId="2BE5E3B9" w:rsidR="00FA2DB3" w:rsidRPr="007346E0" w:rsidRDefault="00FA2DB3" w:rsidP="00A15D67">
                  <w:pPr>
                    <w:framePr w:hSpace="180" w:wrap="around" w:vAnchor="text" w:hAnchor="text" w:y="1"/>
                    <w:spacing w:after="160" w:line="259" w:lineRule="auto"/>
                    <w:suppressOverlap/>
                  </w:pPr>
                  <w:del w:id="164" w:author="Hanna, Mick" w:date="2025-10-23T13:19:00Z" w16du:dateUtc="2025-10-23T18:19:00Z">
                    <w:r w:rsidRPr="007346E0" w:rsidDel="00AD4E0A">
                      <w:rPr>
                        <w:b/>
                        <w:bCs/>
                      </w:rPr>
                      <w:delText>R11</w:delText>
                    </w:r>
                  </w:del>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65" w:author="Hanna, Mick" w:date="2025-10-23T13:19:00Z" w16du:dateUtc="2025-10-23T18:19:00Z">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5C75283D" w14:textId="1B8DD9B6" w:rsidR="00FA2DB3" w:rsidRPr="007346E0" w:rsidRDefault="00FA2DB3" w:rsidP="00A15D67">
                  <w:pPr>
                    <w:framePr w:hSpace="180" w:wrap="around" w:vAnchor="text" w:hAnchor="text" w:y="1"/>
                    <w:spacing w:after="160" w:line="259" w:lineRule="auto"/>
                    <w:suppressOverlap/>
                  </w:pPr>
                  <w:del w:id="166" w:author="Hanna, Mick" w:date="2025-10-23T13:19:00Z" w16du:dateUtc="2025-10-23T18:19:00Z">
                    <w:r w:rsidRPr="007346E0" w:rsidDel="00AD4E0A">
                      <w:delText>Application</w:delText>
                    </w:r>
                  </w:del>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67" w:author="Hanna, Mick" w:date="2025-10-23T13:19:00Z" w16du:dateUtc="2025-10-23T18:19:00Z">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1595A0E7" w14:textId="69848276" w:rsidR="00FA2DB3" w:rsidRPr="007346E0" w:rsidRDefault="00FA2DB3" w:rsidP="00A15D67">
                  <w:pPr>
                    <w:framePr w:hSpace="180" w:wrap="around" w:vAnchor="text" w:hAnchor="text" w:y="1"/>
                    <w:spacing w:after="160" w:line="259" w:lineRule="auto"/>
                    <w:suppressOverlap/>
                  </w:pPr>
                  <w:del w:id="168" w:author="Hanna, Mick" w:date="2025-10-23T13:19:00Z" w16du:dateUtc="2025-10-23T18:19:00Z">
                    <w:r w:rsidRPr="007346E0" w:rsidDel="00AD4E0A">
                      <w:delText>12/10-12</w:delText>
                    </w:r>
                    <w:r w:rsidR="00AD6AC7" w:rsidDel="00AD4E0A">
                      <w:delText>/</w:delText>
                    </w:r>
                    <w:r w:rsidRPr="007346E0" w:rsidDel="00AD4E0A">
                      <w:delText>11</w:delText>
                    </w:r>
                  </w:del>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69" w:author="Hanna, Mick" w:date="2025-10-23T13:19:00Z" w16du:dateUtc="2025-10-23T18:19:00Z">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284A713F" w14:textId="5C71C3F0" w:rsidR="00FA2DB3" w:rsidRPr="007346E0" w:rsidRDefault="00FA2DB3" w:rsidP="00A15D67">
                  <w:pPr>
                    <w:framePr w:hSpace="180" w:wrap="around" w:vAnchor="text" w:hAnchor="text" w:y="1"/>
                    <w:spacing w:after="160" w:line="259" w:lineRule="auto"/>
                    <w:suppressOverlap/>
                  </w:pPr>
                  <w:del w:id="170" w:author="Hanna, Mick" w:date="2025-10-23T13:19:00Z" w16du:dateUtc="2025-10-23T18:19:00Z">
                    <w:r w:rsidRPr="007346E0" w:rsidDel="00AD4E0A">
                      <w:rPr>
                        <w:rFonts w:eastAsia="Arial"/>
                      </w:rPr>
                      <w:delText>12/11 – 4:30PM-5:30PM</w:delText>
                    </w:r>
                  </w:del>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Change w:id="171" w:author="Hanna, Mick" w:date="2025-10-23T13:19:00Z" w16du:dateUtc="2025-10-23T18:19:00Z">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tcPr>
                  </w:tcPrChange>
                </w:tcPr>
                <w:p w14:paraId="4AE7419F" w14:textId="27DCCB58" w:rsidR="00FA2DB3" w:rsidRPr="007346E0" w:rsidRDefault="00FA2DB3" w:rsidP="00A15D67">
                  <w:pPr>
                    <w:framePr w:hSpace="180" w:wrap="around" w:vAnchor="text" w:hAnchor="text" w:y="1"/>
                    <w:spacing w:after="160" w:line="259" w:lineRule="auto"/>
                    <w:suppressOverlap/>
                  </w:pPr>
                  <w:del w:id="172" w:author="Hanna, Mick" w:date="2025-10-23T13:19:00Z" w16du:dateUtc="2025-10-23T18:19:00Z">
                    <w:r w:rsidRPr="007346E0" w:rsidDel="00AD4E0A">
                      <w:delText>11/9 and 12/14</w:delText>
                    </w:r>
                  </w:del>
                </w:p>
              </w:tc>
            </w:tr>
          </w:tbl>
          <w:p w14:paraId="73DEBA2A" w14:textId="7859BFF5" w:rsidR="00FA2DB3" w:rsidRPr="007346E0" w:rsidDel="00AD4E0A" w:rsidRDefault="00FA2DB3" w:rsidP="00B3311E">
            <w:pPr>
              <w:spacing w:after="160" w:line="259" w:lineRule="auto"/>
              <w:rPr>
                <w:del w:id="173" w:author="Hanna, Mick" w:date="2025-10-23T13:19:00Z" w16du:dateUtc="2025-10-23T18:19:00Z"/>
              </w:rPr>
            </w:pPr>
            <w:del w:id="174" w:author="Hanna, Mick" w:date="2025-10-23T13:19:00Z" w16du:dateUtc="2025-10-23T18:19:00Z">
              <w:r w:rsidRPr="007346E0" w:rsidDel="00AD4E0A">
                <w:rPr>
                  <w:rFonts w:eastAsiaTheme="minorEastAsia"/>
                </w:rPr>
                <w:delText>*Pending compliant updates to relevant binding documents</w:delText>
              </w:r>
              <w:r w:rsidR="007C3913" w:rsidDel="00AD4E0A">
                <w:rPr>
                  <w:rFonts w:eastAsiaTheme="minorEastAsia"/>
                </w:rPr>
                <w:delText xml:space="preserve">, including </w:delText>
              </w:r>
              <w:r w:rsidR="00946ADA" w:rsidDel="00AD4E0A">
                <w:rPr>
                  <w:rFonts w:eastAsiaTheme="minorEastAsia"/>
                </w:rPr>
                <w:delText xml:space="preserve">the Public Utility Commission of Texas (PUCT) approval of </w:delText>
              </w:r>
              <w:r w:rsidR="00785540" w:rsidDel="00AD4E0A">
                <w:rPr>
                  <w:rFonts w:eastAsiaTheme="minorEastAsia"/>
                </w:rPr>
                <w:delText>Nodal Protocol Revision Request (NPRR) 1259,</w:delText>
              </w:r>
              <w:r w:rsidR="007C3913" w:rsidDel="00AD4E0A">
                <w:rPr>
                  <w:rFonts w:eastAsiaTheme="minorEastAsia"/>
                </w:rPr>
                <w:delText xml:space="preserve"> </w:delText>
              </w:r>
              <w:r w:rsidR="00785540" w:rsidRPr="00785540" w:rsidDel="00AD4E0A">
                <w:rPr>
                  <w:rFonts w:eastAsiaTheme="minorEastAsia"/>
                </w:rPr>
                <w:delText>Update Section 15 Level Response Language</w:delText>
              </w:r>
            </w:del>
          </w:p>
          <w:tbl>
            <w:tblPr>
              <w:tblW w:w="9780" w:type="dxa"/>
              <w:tblLook w:val="04A0" w:firstRow="1" w:lastRow="0" w:firstColumn="1" w:lastColumn="0" w:noHBand="0" w:noVBand="1"/>
            </w:tblPr>
            <w:tblGrid>
              <w:gridCol w:w="1260"/>
              <w:gridCol w:w="1680"/>
              <w:gridCol w:w="1800"/>
              <w:gridCol w:w="2400"/>
              <w:gridCol w:w="2640"/>
            </w:tblGrid>
            <w:tr w:rsidR="00AD4E0A" w:rsidRPr="00AD4E0A" w14:paraId="0AE54DA7" w14:textId="77777777" w:rsidTr="00AD4E0A">
              <w:trPr>
                <w:trHeight w:val="780"/>
                <w:ins w:id="175" w:author="Hanna, Mick" w:date="2025-10-23T13:23:00Z"/>
              </w:trPr>
              <w:tc>
                <w:tcPr>
                  <w:tcW w:w="1260" w:type="dxa"/>
                  <w:tcBorders>
                    <w:top w:val="single" w:sz="8" w:space="0" w:color="FFFFFF"/>
                    <w:left w:val="single" w:sz="8" w:space="0" w:color="FFFFFF"/>
                    <w:bottom w:val="single" w:sz="12" w:space="0" w:color="FFFFFF"/>
                    <w:right w:val="single" w:sz="8" w:space="0" w:color="FFFFFF"/>
                  </w:tcBorders>
                  <w:shd w:val="clear" w:color="000000" w:fill="00ACC8"/>
                  <w:vAlign w:val="center"/>
                  <w:hideMark/>
                </w:tcPr>
                <w:p w14:paraId="7201B859" w14:textId="77777777" w:rsidR="00AD4E0A" w:rsidRPr="00AD4E0A" w:rsidRDefault="00AD4E0A" w:rsidP="00A15D67">
                  <w:pPr>
                    <w:framePr w:hSpace="180" w:wrap="around" w:vAnchor="text" w:hAnchor="text" w:y="1"/>
                    <w:suppressOverlap/>
                    <w:rPr>
                      <w:ins w:id="176" w:author="Hanna, Mick" w:date="2025-10-23T13:23:00Z" w16du:dateUtc="2025-10-23T18:23:00Z"/>
                      <w:rFonts w:cs="Arial"/>
                      <w:b/>
                      <w:bCs/>
                      <w:color w:val="000000"/>
                    </w:rPr>
                  </w:pPr>
                  <w:ins w:id="177" w:author="Hanna, Mick" w:date="2025-10-23T13:23:00Z" w16du:dateUtc="2025-10-23T18:23:00Z">
                    <w:r w:rsidRPr="00AD4E0A">
                      <w:rPr>
                        <w:rFonts w:cs="Arial"/>
                        <w:b/>
                        <w:bCs/>
                      </w:rPr>
                      <w:t>Release ID</w:t>
                    </w:r>
                  </w:ins>
                </w:p>
              </w:tc>
              <w:tc>
                <w:tcPr>
                  <w:tcW w:w="1680" w:type="dxa"/>
                  <w:tcBorders>
                    <w:top w:val="single" w:sz="8" w:space="0" w:color="FFFFFF"/>
                    <w:left w:val="nil"/>
                    <w:bottom w:val="single" w:sz="12" w:space="0" w:color="FFFFFF"/>
                    <w:right w:val="single" w:sz="8" w:space="0" w:color="FFFFFF"/>
                  </w:tcBorders>
                  <w:shd w:val="clear" w:color="000000" w:fill="00ACC8"/>
                  <w:vAlign w:val="center"/>
                  <w:hideMark/>
                </w:tcPr>
                <w:p w14:paraId="470A12BC" w14:textId="77777777" w:rsidR="00AD4E0A" w:rsidRPr="00AD4E0A" w:rsidRDefault="00AD4E0A" w:rsidP="00A15D67">
                  <w:pPr>
                    <w:framePr w:hSpace="180" w:wrap="around" w:vAnchor="text" w:hAnchor="text" w:y="1"/>
                    <w:suppressOverlap/>
                    <w:rPr>
                      <w:ins w:id="178" w:author="Hanna, Mick" w:date="2025-10-23T13:23:00Z" w16du:dateUtc="2025-10-23T18:23:00Z"/>
                      <w:rFonts w:cs="Arial"/>
                      <w:b/>
                      <w:bCs/>
                      <w:color w:val="000000"/>
                    </w:rPr>
                  </w:pPr>
                  <w:ins w:id="179" w:author="Hanna, Mick" w:date="2025-10-23T13:23:00Z" w16du:dateUtc="2025-10-23T18:23:00Z">
                    <w:r w:rsidRPr="00AD4E0A">
                      <w:rPr>
                        <w:rFonts w:cs="Arial"/>
                        <w:b/>
                        <w:bCs/>
                      </w:rPr>
                      <w:t>Release Type</w:t>
                    </w:r>
                  </w:ins>
                </w:p>
              </w:tc>
              <w:tc>
                <w:tcPr>
                  <w:tcW w:w="1800" w:type="dxa"/>
                  <w:tcBorders>
                    <w:top w:val="single" w:sz="8" w:space="0" w:color="FFFFFF"/>
                    <w:left w:val="nil"/>
                    <w:bottom w:val="single" w:sz="12" w:space="0" w:color="FFFFFF"/>
                    <w:right w:val="single" w:sz="8" w:space="0" w:color="FFFFFF"/>
                  </w:tcBorders>
                  <w:shd w:val="clear" w:color="000000" w:fill="00ACC8"/>
                  <w:vAlign w:val="center"/>
                  <w:hideMark/>
                </w:tcPr>
                <w:p w14:paraId="687D9F6B" w14:textId="77777777" w:rsidR="00AD4E0A" w:rsidRPr="00AD4E0A" w:rsidRDefault="00AD4E0A" w:rsidP="00A15D67">
                  <w:pPr>
                    <w:framePr w:hSpace="180" w:wrap="around" w:vAnchor="text" w:hAnchor="text" w:y="1"/>
                    <w:suppressOverlap/>
                    <w:rPr>
                      <w:ins w:id="180" w:author="Hanna, Mick" w:date="2025-10-23T13:23:00Z" w16du:dateUtc="2025-10-23T18:23:00Z"/>
                      <w:rFonts w:cs="Arial"/>
                      <w:b/>
                      <w:bCs/>
                      <w:color w:val="000000"/>
                    </w:rPr>
                  </w:pPr>
                  <w:ins w:id="181" w:author="Hanna, Mick" w:date="2025-10-23T13:23:00Z" w16du:dateUtc="2025-10-23T18:23:00Z">
                    <w:r w:rsidRPr="00AD4E0A">
                      <w:rPr>
                        <w:rFonts w:cs="Arial"/>
                        <w:b/>
                        <w:bCs/>
                      </w:rPr>
                      <w:t>Prod Release</w:t>
                    </w:r>
                  </w:ins>
                </w:p>
              </w:tc>
              <w:tc>
                <w:tcPr>
                  <w:tcW w:w="2400" w:type="dxa"/>
                  <w:tcBorders>
                    <w:top w:val="single" w:sz="8" w:space="0" w:color="FFFFFF"/>
                    <w:left w:val="nil"/>
                    <w:bottom w:val="single" w:sz="12" w:space="0" w:color="FFFFFF"/>
                    <w:right w:val="single" w:sz="8" w:space="0" w:color="FFFFFF"/>
                  </w:tcBorders>
                  <w:shd w:val="clear" w:color="000000" w:fill="00ACC8"/>
                  <w:vAlign w:val="center"/>
                  <w:hideMark/>
                </w:tcPr>
                <w:p w14:paraId="3659C601" w14:textId="77777777" w:rsidR="00AD4E0A" w:rsidRPr="00AD4E0A" w:rsidRDefault="00AD4E0A" w:rsidP="00A15D67">
                  <w:pPr>
                    <w:framePr w:hSpace="180" w:wrap="around" w:vAnchor="text" w:hAnchor="text" w:y="1"/>
                    <w:suppressOverlap/>
                    <w:rPr>
                      <w:ins w:id="182" w:author="Hanna, Mick" w:date="2025-10-23T13:23:00Z" w16du:dateUtc="2025-10-23T18:23:00Z"/>
                      <w:rFonts w:cs="Arial"/>
                      <w:b/>
                      <w:bCs/>
                      <w:color w:val="000000"/>
                    </w:rPr>
                  </w:pPr>
                  <w:ins w:id="183" w:author="Hanna, Mick" w:date="2025-10-23T13:23:00Z" w16du:dateUtc="2025-10-23T18:23:00Z">
                    <w:r w:rsidRPr="00AD4E0A">
                      <w:rPr>
                        <w:rFonts w:eastAsia="Arial" w:cs="Arial"/>
                        <w:b/>
                        <w:bCs/>
                      </w:rPr>
                      <w:t>Retail Weekday</w:t>
                    </w:r>
                  </w:ins>
                </w:p>
              </w:tc>
              <w:tc>
                <w:tcPr>
                  <w:tcW w:w="2640" w:type="dxa"/>
                  <w:tcBorders>
                    <w:top w:val="single" w:sz="8" w:space="0" w:color="FFFFFF"/>
                    <w:left w:val="nil"/>
                    <w:bottom w:val="single" w:sz="12" w:space="0" w:color="FFFFFF"/>
                    <w:right w:val="single" w:sz="8" w:space="0" w:color="FFFFFF"/>
                  </w:tcBorders>
                  <w:shd w:val="clear" w:color="000000" w:fill="00ACC8"/>
                  <w:vAlign w:val="center"/>
                  <w:hideMark/>
                </w:tcPr>
                <w:p w14:paraId="2D0DF10D" w14:textId="77777777" w:rsidR="00AD4E0A" w:rsidRPr="00AD4E0A" w:rsidRDefault="00AD4E0A" w:rsidP="00A15D67">
                  <w:pPr>
                    <w:framePr w:hSpace="180" w:wrap="around" w:vAnchor="text" w:hAnchor="text" w:y="1"/>
                    <w:suppressOverlap/>
                    <w:rPr>
                      <w:ins w:id="184" w:author="Hanna, Mick" w:date="2025-10-23T13:23:00Z" w16du:dateUtc="2025-10-23T18:23:00Z"/>
                      <w:rFonts w:cs="Arial"/>
                      <w:b/>
                      <w:bCs/>
                      <w:color w:val="000000"/>
                    </w:rPr>
                  </w:pPr>
                  <w:ins w:id="185" w:author="Hanna, Mick" w:date="2025-10-23T13:23:00Z" w16du:dateUtc="2025-10-23T18:23:00Z">
                    <w:r w:rsidRPr="00AD4E0A">
                      <w:rPr>
                        <w:rFonts w:cs="Arial"/>
                        <w:b/>
                        <w:bCs/>
                      </w:rPr>
                      <w:t>Retail Weekend Release</w:t>
                    </w:r>
                  </w:ins>
                </w:p>
              </w:tc>
            </w:tr>
            <w:tr w:rsidR="00AD4E0A" w:rsidRPr="00AD4E0A" w14:paraId="6AEA6EBF" w14:textId="77777777" w:rsidTr="00AD4E0A">
              <w:trPr>
                <w:trHeight w:val="360"/>
                <w:ins w:id="186"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19E0AF8D" w14:textId="77777777" w:rsidR="00AD4E0A" w:rsidRPr="00AD4E0A" w:rsidRDefault="00AD4E0A" w:rsidP="00A15D67">
                  <w:pPr>
                    <w:framePr w:hSpace="180" w:wrap="around" w:vAnchor="text" w:hAnchor="text" w:y="1"/>
                    <w:suppressOverlap/>
                    <w:rPr>
                      <w:ins w:id="187" w:author="Hanna, Mick" w:date="2025-10-23T13:23:00Z" w16du:dateUtc="2025-10-23T18:23:00Z"/>
                      <w:rFonts w:cs="Arial"/>
                      <w:b/>
                      <w:bCs/>
                      <w:color w:val="000000"/>
                    </w:rPr>
                  </w:pPr>
                  <w:ins w:id="188" w:author="Hanna, Mick" w:date="2025-10-23T13:23:00Z" w16du:dateUtc="2025-10-23T18:23:00Z">
                    <w:r w:rsidRPr="00AD4E0A">
                      <w:rPr>
                        <w:rFonts w:cs="Arial"/>
                        <w:b/>
                        <w:bCs/>
                      </w:rPr>
                      <w:t>R1</w:t>
                    </w:r>
                  </w:ins>
                </w:p>
              </w:tc>
              <w:tc>
                <w:tcPr>
                  <w:tcW w:w="1680" w:type="dxa"/>
                  <w:tcBorders>
                    <w:top w:val="nil"/>
                    <w:left w:val="nil"/>
                    <w:bottom w:val="single" w:sz="8" w:space="0" w:color="FFFFFF"/>
                    <w:right w:val="single" w:sz="8" w:space="0" w:color="FFFFFF"/>
                  </w:tcBorders>
                  <w:shd w:val="clear" w:color="000000" w:fill="CBE3EB"/>
                  <w:vAlign w:val="center"/>
                  <w:hideMark/>
                </w:tcPr>
                <w:p w14:paraId="5BBB6A52" w14:textId="77777777" w:rsidR="00AD4E0A" w:rsidRPr="00AD4E0A" w:rsidRDefault="00AD4E0A" w:rsidP="00A15D67">
                  <w:pPr>
                    <w:framePr w:hSpace="180" w:wrap="around" w:vAnchor="text" w:hAnchor="text" w:y="1"/>
                    <w:suppressOverlap/>
                    <w:rPr>
                      <w:ins w:id="189" w:author="Hanna, Mick" w:date="2025-10-23T13:23:00Z" w16du:dateUtc="2025-10-23T18:23:00Z"/>
                      <w:rFonts w:cs="Arial"/>
                      <w:color w:val="000000"/>
                    </w:rPr>
                  </w:pPr>
                  <w:ins w:id="190"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CBE3EB"/>
                  <w:vAlign w:val="center"/>
                  <w:hideMark/>
                </w:tcPr>
                <w:p w14:paraId="3FEAAB2C" w14:textId="77777777" w:rsidR="00AD4E0A" w:rsidRPr="00AD4E0A" w:rsidRDefault="00AD4E0A" w:rsidP="00A15D67">
                  <w:pPr>
                    <w:framePr w:hSpace="180" w:wrap="around" w:vAnchor="text" w:hAnchor="text" w:y="1"/>
                    <w:suppressOverlap/>
                    <w:rPr>
                      <w:ins w:id="191" w:author="Hanna, Mick" w:date="2025-10-23T13:23:00Z" w16du:dateUtc="2025-10-23T18:23:00Z"/>
                      <w:rFonts w:cs="Arial"/>
                      <w:color w:val="000000"/>
                    </w:rPr>
                  </w:pPr>
                  <w:ins w:id="192" w:author="Hanna, Mick" w:date="2025-10-23T13:23:00Z" w16du:dateUtc="2025-10-23T18:23:00Z">
                    <w:r w:rsidRPr="00AD4E0A">
                      <w:rPr>
                        <w:rFonts w:cs="Arial"/>
                      </w:rPr>
                      <w:t xml:space="preserve"> 1/28 - 1/29</w:t>
                    </w:r>
                  </w:ins>
                </w:p>
              </w:tc>
              <w:tc>
                <w:tcPr>
                  <w:tcW w:w="2400" w:type="dxa"/>
                  <w:tcBorders>
                    <w:top w:val="nil"/>
                    <w:left w:val="nil"/>
                    <w:bottom w:val="single" w:sz="8" w:space="0" w:color="FFFFFF"/>
                    <w:right w:val="single" w:sz="8" w:space="0" w:color="FFFFFF"/>
                  </w:tcBorders>
                  <w:shd w:val="clear" w:color="000000" w:fill="CBE3EB"/>
                  <w:vAlign w:val="center"/>
                  <w:hideMark/>
                </w:tcPr>
                <w:p w14:paraId="28B59997" w14:textId="77777777" w:rsidR="00AD4E0A" w:rsidRPr="00AD4E0A" w:rsidRDefault="00AD4E0A" w:rsidP="00A15D67">
                  <w:pPr>
                    <w:framePr w:hSpace="180" w:wrap="around" w:vAnchor="text" w:hAnchor="text" w:y="1"/>
                    <w:suppressOverlap/>
                    <w:rPr>
                      <w:ins w:id="193" w:author="Hanna, Mick" w:date="2025-10-23T13:23:00Z" w16du:dateUtc="2025-10-23T18:23:00Z"/>
                      <w:rFonts w:cs="Arial"/>
                      <w:color w:val="000000"/>
                    </w:rPr>
                  </w:pPr>
                  <w:ins w:id="194" w:author="Hanna, Mick" w:date="2025-10-23T13:23:00Z" w16du:dateUtc="2025-10-23T18:23:00Z">
                    <w:r w:rsidRPr="00AD4E0A">
                      <w:rPr>
                        <w:rFonts w:eastAsia="Arial" w:cs="Arial"/>
                      </w:rPr>
                      <w:t>1/29 – 4:30PM-5:30PM</w:t>
                    </w:r>
                  </w:ins>
                </w:p>
              </w:tc>
              <w:tc>
                <w:tcPr>
                  <w:tcW w:w="2640" w:type="dxa"/>
                  <w:tcBorders>
                    <w:top w:val="nil"/>
                    <w:left w:val="nil"/>
                    <w:bottom w:val="single" w:sz="8" w:space="0" w:color="FFFFFF"/>
                    <w:right w:val="single" w:sz="8" w:space="0" w:color="FFFFFF"/>
                  </w:tcBorders>
                  <w:shd w:val="clear" w:color="000000" w:fill="CBE3EB"/>
                  <w:vAlign w:val="center"/>
                  <w:hideMark/>
                </w:tcPr>
                <w:p w14:paraId="59D21131" w14:textId="77777777" w:rsidR="00AD4E0A" w:rsidRPr="00AD4E0A" w:rsidRDefault="00AD4E0A" w:rsidP="00A15D67">
                  <w:pPr>
                    <w:framePr w:hSpace="180" w:wrap="around" w:vAnchor="text" w:hAnchor="text" w:y="1"/>
                    <w:suppressOverlap/>
                    <w:jc w:val="right"/>
                    <w:rPr>
                      <w:ins w:id="195" w:author="Hanna, Mick" w:date="2025-10-23T13:23:00Z" w16du:dateUtc="2025-10-23T18:23:00Z"/>
                      <w:rFonts w:cs="Arial"/>
                      <w:color w:val="000000"/>
                    </w:rPr>
                  </w:pPr>
                  <w:ins w:id="196" w:author="Hanna, Mick" w:date="2025-10-23T13:23:00Z" w16du:dateUtc="2025-10-23T18:23:00Z">
                    <w:r w:rsidRPr="00AD4E0A">
                      <w:rPr>
                        <w:rFonts w:cs="Arial"/>
                      </w:rPr>
                      <w:t>8-Feb</w:t>
                    </w:r>
                  </w:ins>
                </w:p>
              </w:tc>
            </w:tr>
            <w:tr w:rsidR="00AD4E0A" w:rsidRPr="00AD4E0A" w14:paraId="49E09EB5" w14:textId="77777777" w:rsidTr="00AD4E0A">
              <w:trPr>
                <w:trHeight w:val="360"/>
                <w:ins w:id="197"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3EA78F72" w14:textId="77777777" w:rsidR="00AD4E0A" w:rsidRPr="00AD4E0A" w:rsidRDefault="00AD4E0A" w:rsidP="00A15D67">
                  <w:pPr>
                    <w:framePr w:hSpace="180" w:wrap="around" w:vAnchor="text" w:hAnchor="text" w:y="1"/>
                    <w:suppressOverlap/>
                    <w:rPr>
                      <w:ins w:id="198" w:author="Hanna, Mick" w:date="2025-10-23T13:23:00Z" w16du:dateUtc="2025-10-23T18:23:00Z"/>
                      <w:rFonts w:cs="Arial"/>
                      <w:b/>
                      <w:bCs/>
                      <w:color w:val="000000"/>
                    </w:rPr>
                  </w:pPr>
                  <w:ins w:id="199" w:author="Hanna, Mick" w:date="2025-10-23T13:23:00Z" w16du:dateUtc="2025-10-23T18:23:00Z">
                    <w:r w:rsidRPr="00AD4E0A">
                      <w:rPr>
                        <w:rFonts w:cs="Arial"/>
                        <w:b/>
                        <w:bCs/>
                      </w:rPr>
                      <w:t>R2</w:t>
                    </w:r>
                  </w:ins>
                </w:p>
              </w:tc>
              <w:tc>
                <w:tcPr>
                  <w:tcW w:w="1680" w:type="dxa"/>
                  <w:tcBorders>
                    <w:top w:val="nil"/>
                    <w:left w:val="nil"/>
                    <w:bottom w:val="single" w:sz="8" w:space="0" w:color="FFFFFF"/>
                    <w:right w:val="single" w:sz="8" w:space="0" w:color="FFFFFF"/>
                  </w:tcBorders>
                  <w:shd w:val="clear" w:color="000000" w:fill="E7F1F5"/>
                  <w:vAlign w:val="center"/>
                  <w:hideMark/>
                </w:tcPr>
                <w:p w14:paraId="3D36DE35" w14:textId="77777777" w:rsidR="00AD4E0A" w:rsidRPr="00AD4E0A" w:rsidRDefault="00AD4E0A" w:rsidP="00A15D67">
                  <w:pPr>
                    <w:framePr w:hSpace="180" w:wrap="around" w:vAnchor="text" w:hAnchor="text" w:y="1"/>
                    <w:suppressOverlap/>
                    <w:rPr>
                      <w:ins w:id="200" w:author="Hanna, Mick" w:date="2025-10-23T13:23:00Z" w16du:dateUtc="2025-10-23T18:23:00Z"/>
                      <w:rFonts w:cs="Arial"/>
                      <w:color w:val="000000"/>
                    </w:rPr>
                  </w:pPr>
                  <w:ins w:id="201"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E7F1F5"/>
                  <w:vAlign w:val="center"/>
                  <w:hideMark/>
                </w:tcPr>
                <w:p w14:paraId="7CF77044" w14:textId="77777777" w:rsidR="00AD4E0A" w:rsidRPr="00AD4E0A" w:rsidRDefault="00AD4E0A" w:rsidP="00A15D67">
                  <w:pPr>
                    <w:framePr w:hSpace="180" w:wrap="around" w:vAnchor="text" w:hAnchor="text" w:y="1"/>
                    <w:suppressOverlap/>
                    <w:rPr>
                      <w:ins w:id="202" w:author="Hanna, Mick" w:date="2025-10-23T13:23:00Z" w16du:dateUtc="2025-10-23T18:23:00Z"/>
                      <w:rFonts w:cs="Arial"/>
                      <w:color w:val="000000"/>
                    </w:rPr>
                  </w:pPr>
                  <w:ins w:id="203" w:author="Hanna, Mick" w:date="2025-10-23T13:23:00Z" w16du:dateUtc="2025-10-23T18:23:00Z">
                    <w:r w:rsidRPr="00AD4E0A">
                      <w:rPr>
                        <w:rFonts w:cs="Arial"/>
                      </w:rPr>
                      <w:t>2/25-2/26</w:t>
                    </w:r>
                  </w:ins>
                </w:p>
              </w:tc>
              <w:tc>
                <w:tcPr>
                  <w:tcW w:w="2400" w:type="dxa"/>
                  <w:tcBorders>
                    <w:top w:val="nil"/>
                    <w:left w:val="nil"/>
                    <w:bottom w:val="single" w:sz="8" w:space="0" w:color="FFFFFF"/>
                    <w:right w:val="single" w:sz="8" w:space="0" w:color="FFFFFF"/>
                  </w:tcBorders>
                  <w:shd w:val="clear" w:color="000000" w:fill="E7F1F5"/>
                  <w:vAlign w:val="center"/>
                  <w:hideMark/>
                </w:tcPr>
                <w:p w14:paraId="3B9AD8D0" w14:textId="77777777" w:rsidR="00AD4E0A" w:rsidRPr="00AD4E0A" w:rsidRDefault="00AD4E0A" w:rsidP="00A15D67">
                  <w:pPr>
                    <w:framePr w:hSpace="180" w:wrap="around" w:vAnchor="text" w:hAnchor="text" w:y="1"/>
                    <w:suppressOverlap/>
                    <w:rPr>
                      <w:ins w:id="204" w:author="Hanna, Mick" w:date="2025-10-23T13:23:00Z" w16du:dateUtc="2025-10-23T18:23:00Z"/>
                      <w:rFonts w:cs="Arial"/>
                      <w:color w:val="000000"/>
                    </w:rPr>
                  </w:pPr>
                  <w:ins w:id="205" w:author="Hanna, Mick" w:date="2025-10-23T13:23:00Z" w16du:dateUtc="2025-10-23T18:23:00Z">
                    <w:r w:rsidRPr="00AD4E0A">
                      <w:rPr>
                        <w:rFonts w:eastAsia="Arial" w:cs="Arial"/>
                      </w:rPr>
                      <w:t>2/26 – 4:30PM-5:30PM</w:t>
                    </w:r>
                  </w:ins>
                </w:p>
              </w:tc>
              <w:tc>
                <w:tcPr>
                  <w:tcW w:w="2640" w:type="dxa"/>
                  <w:tcBorders>
                    <w:top w:val="nil"/>
                    <w:left w:val="nil"/>
                    <w:bottom w:val="single" w:sz="8" w:space="0" w:color="FFFFFF"/>
                    <w:right w:val="single" w:sz="8" w:space="0" w:color="FFFFFF"/>
                  </w:tcBorders>
                  <w:shd w:val="clear" w:color="000000" w:fill="E7F1F5"/>
                  <w:vAlign w:val="center"/>
                  <w:hideMark/>
                </w:tcPr>
                <w:p w14:paraId="3E7C83FF" w14:textId="77777777" w:rsidR="00AD4E0A" w:rsidRPr="00AD4E0A" w:rsidRDefault="00AD4E0A" w:rsidP="00A15D67">
                  <w:pPr>
                    <w:framePr w:hSpace="180" w:wrap="around" w:vAnchor="text" w:hAnchor="text" w:y="1"/>
                    <w:suppressOverlap/>
                    <w:jc w:val="right"/>
                    <w:rPr>
                      <w:ins w:id="206" w:author="Hanna, Mick" w:date="2025-10-23T13:23:00Z" w16du:dateUtc="2025-10-23T18:23:00Z"/>
                      <w:rFonts w:cs="Arial"/>
                      <w:color w:val="000000"/>
                    </w:rPr>
                  </w:pPr>
                  <w:ins w:id="207" w:author="Hanna, Mick" w:date="2025-10-23T13:23:00Z" w16du:dateUtc="2025-10-23T18:23:00Z">
                    <w:r w:rsidRPr="00AD4E0A">
                      <w:rPr>
                        <w:rFonts w:cs="Arial"/>
                      </w:rPr>
                      <w:t>8-Mar</w:t>
                    </w:r>
                  </w:ins>
                </w:p>
              </w:tc>
            </w:tr>
            <w:tr w:rsidR="00AD4E0A" w:rsidRPr="00AD4E0A" w14:paraId="64BCB116" w14:textId="77777777" w:rsidTr="00AD4E0A">
              <w:trPr>
                <w:trHeight w:val="360"/>
                <w:ins w:id="208"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4935741F" w14:textId="77777777" w:rsidR="00AD4E0A" w:rsidRPr="00AD4E0A" w:rsidRDefault="00AD4E0A" w:rsidP="00A15D67">
                  <w:pPr>
                    <w:framePr w:hSpace="180" w:wrap="around" w:vAnchor="text" w:hAnchor="text" w:y="1"/>
                    <w:suppressOverlap/>
                    <w:rPr>
                      <w:ins w:id="209" w:author="Hanna, Mick" w:date="2025-10-23T13:23:00Z" w16du:dateUtc="2025-10-23T18:23:00Z"/>
                      <w:rFonts w:cs="Arial"/>
                      <w:b/>
                      <w:bCs/>
                      <w:color w:val="000000"/>
                    </w:rPr>
                  </w:pPr>
                  <w:ins w:id="210" w:author="Hanna, Mick" w:date="2025-10-23T13:23:00Z" w16du:dateUtc="2025-10-23T18:23:00Z">
                    <w:r w:rsidRPr="00AD4E0A">
                      <w:rPr>
                        <w:rFonts w:cs="Arial"/>
                        <w:b/>
                        <w:bCs/>
                      </w:rPr>
                      <w:t>R3</w:t>
                    </w:r>
                  </w:ins>
                </w:p>
              </w:tc>
              <w:tc>
                <w:tcPr>
                  <w:tcW w:w="1680" w:type="dxa"/>
                  <w:tcBorders>
                    <w:top w:val="nil"/>
                    <w:left w:val="nil"/>
                    <w:bottom w:val="single" w:sz="8" w:space="0" w:color="FFFFFF"/>
                    <w:right w:val="single" w:sz="8" w:space="0" w:color="FFFFFF"/>
                  </w:tcBorders>
                  <w:shd w:val="clear" w:color="000000" w:fill="CBE3EB"/>
                  <w:vAlign w:val="center"/>
                  <w:hideMark/>
                </w:tcPr>
                <w:p w14:paraId="22B4B875" w14:textId="77777777" w:rsidR="00AD4E0A" w:rsidRPr="00AD4E0A" w:rsidRDefault="00AD4E0A" w:rsidP="00A15D67">
                  <w:pPr>
                    <w:framePr w:hSpace="180" w:wrap="around" w:vAnchor="text" w:hAnchor="text" w:y="1"/>
                    <w:suppressOverlap/>
                    <w:rPr>
                      <w:ins w:id="211" w:author="Hanna, Mick" w:date="2025-10-23T13:23:00Z" w16du:dateUtc="2025-10-23T18:23:00Z"/>
                      <w:rFonts w:cs="Arial"/>
                      <w:color w:val="000000"/>
                    </w:rPr>
                  </w:pPr>
                  <w:ins w:id="212"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CBE3EB"/>
                  <w:vAlign w:val="center"/>
                  <w:hideMark/>
                </w:tcPr>
                <w:p w14:paraId="0A152943" w14:textId="77777777" w:rsidR="00AD4E0A" w:rsidRPr="00AD4E0A" w:rsidRDefault="00AD4E0A" w:rsidP="00A15D67">
                  <w:pPr>
                    <w:framePr w:hSpace="180" w:wrap="around" w:vAnchor="text" w:hAnchor="text" w:y="1"/>
                    <w:suppressOverlap/>
                    <w:rPr>
                      <w:ins w:id="213" w:author="Hanna, Mick" w:date="2025-10-23T13:23:00Z" w16du:dateUtc="2025-10-23T18:23:00Z"/>
                      <w:rFonts w:cs="Arial"/>
                      <w:color w:val="000000"/>
                    </w:rPr>
                  </w:pPr>
                  <w:ins w:id="214" w:author="Hanna, Mick" w:date="2025-10-23T13:23:00Z" w16du:dateUtc="2025-10-23T18:23:00Z">
                    <w:r w:rsidRPr="00AD4E0A">
                      <w:rPr>
                        <w:rFonts w:cs="Arial"/>
                      </w:rPr>
                      <w:t>3/25-3/26</w:t>
                    </w:r>
                  </w:ins>
                </w:p>
              </w:tc>
              <w:tc>
                <w:tcPr>
                  <w:tcW w:w="2400" w:type="dxa"/>
                  <w:tcBorders>
                    <w:top w:val="nil"/>
                    <w:left w:val="nil"/>
                    <w:bottom w:val="single" w:sz="8" w:space="0" w:color="FFFFFF"/>
                    <w:right w:val="single" w:sz="8" w:space="0" w:color="FFFFFF"/>
                  </w:tcBorders>
                  <w:shd w:val="clear" w:color="000000" w:fill="CBE3EB"/>
                  <w:vAlign w:val="center"/>
                  <w:hideMark/>
                </w:tcPr>
                <w:p w14:paraId="68DCB120" w14:textId="77777777" w:rsidR="00AD4E0A" w:rsidRPr="00AD4E0A" w:rsidRDefault="00AD4E0A" w:rsidP="00A15D67">
                  <w:pPr>
                    <w:framePr w:hSpace="180" w:wrap="around" w:vAnchor="text" w:hAnchor="text" w:y="1"/>
                    <w:suppressOverlap/>
                    <w:rPr>
                      <w:ins w:id="215" w:author="Hanna, Mick" w:date="2025-10-23T13:23:00Z" w16du:dateUtc="2025-10-23T18:23:00Z"/>
                      <w:rFonts w:cs="Arial"/>
                      <w:color w:val="000000"/>
                    </w:rPr>
                  </w:pPr>
                  <w:ins w:id="216" w:author="Hanna, Mick" w:date="2025-10-23T13:23:00Z" w16du:dateUtc="2025-10-23T18:23:00Z">
                    <w:r w:rsidRPr="00AD4E0A">
                      <w:rPr>
                        <w:rFonts w:cs="Arial"/>
                        <w:color w:val="000000"/>
                      </w:rPr>
                      <w:t>3/26 – 4:30PM-5:30PM</w:t>
                    </w:r>
                  </w:ins>
                </w:p>
              </w:tc>
              <w:tc>
                <w:tcPr>
                  <w:tcW w:w="2640" w:type="dxa"/>
                  <w:tcBorders>
                    <w:top w:val="nil"/>
                    <w:left w:val="nil"/>
                    <w:bottom w:val="single" w:sz="8" w:space="0" w:color="FFFFFF"/>
                    <w:right w:val="single" w:sz="8" w:space="0" w:color="FFFFFF"/>
                  </w:tcBorders>
                  <w:shd w:val="clear" w:color="000000" w:fill="CBE3EB"/>
                  <w:vAlign w:val="center"/>
                  <w:hideMark/>
                </w:tcPr>
                <w:p w14:paraId="758404E5" w14:textId="77777777" w:rsidR="00AD4E0A" w:rsidRPr="00AD4E0A" w:rsidRDefault="00AD4E0A" w:rsidP="00A15D67">
                  <w:pPr>
                    <w:framePr w:hSpace="180" w:wrap="around" w:vAnchor="text" w:hAnchor="text" w:y="1"/>
                    <w:suppressOverlap/>
                    <w:jc w:val="right"/>
                    <w:rPr>
                      <w:ins w:id="217" w:author="Hanna, Mick" w:date="2025-10-23T13:23:00Z" w16du:dateUtc="2025-10-23T18:23:00Z"/>
                      <w:rFonts w:cs="Arial"/>
                      <w:color w:val="000000"/>
                    </w:rPr>
                  </w:pPr>
                  <w:ins w:id="218" w:author="Hanna, Mick" w:date="2025-10-23T13:23:00Z" w16du:dateUtc="2025-10-23T18:23:00Z">
                    <w:r w:rsidRPr="00AD4E0A">
                      <w:rPr>
                        <w:rFonts w:cs="Arial"/>
                      </w:rPr>
                      <w:t>12-Apr</w:t>
                    </w:r>
                  </w:ins>
                </w:p>
              </w:tc>
            </w:tr>
            <w:tr w:rsidR="00AD4E0A" w:rsidRPr="00AD4E0A" w14:paraId="2125F541" w14:textId="77777777" w:rsidTr="00AD4E0A">
              <w:trPr>
                <w:trHeight w:val="360"/>
                <w:ins w:id="219"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35E28869" w14:textId="77777777" w:rsidR="00AD4E0A" w:rsidRPr="00AD4E0A" w:rsidRDefault="00AD4E0A" w:rsidP="00A15D67">
                  <w:pPr>
                    <w:framePr w:hSpace="180" w:wrap="around" w:vAnchor="text" w:hAnchor="text" w:y="1"/>
                    <w:suppressOverlap/>
                    <w:rPr>
                      <w:ins w:id="220" w:author="Hanna, Mick" w:date="2025-10-23T13:23:00Z" w16du:dateUtc="2025-10-23T18:23:00Z"/>
                      <w:rFonts w:cs="Arial"/>
                      <w:b/>
                      <w:bCs/>
                      <w:color w:val="000000"/>
                    </w:rPr>
                  </w:pPr>
                  <w:ins w:id="221" w:author="Hanna, Mick" w:date="2025-10-23T13:23:00Z" w16du:dateUtc="2025-10-23T18:23:00Z">
                    <w:r w:rsidRPr="00AD4E0A">
                      <w:rPr>
                        <w:rFonts w:cs="Arial"/>
                        <w:b/>
                        <w:bCs/>
                      </w:rPr>
                      <w:t>R4</w:t>
                    </w:r>
                  </w:ins>
                </w:p>
              </w:tc>
              <w:tc>
                <w:tcPr>
                  <w:tcW w:w="1680" w:type="dxa"/>
                  <w:tcBorders>
                    <w:top w:val="nil"/>
                    <w:left w:val="nil"/>
                    <w:bottom w:val="single" w:sz="8" w:space="0" w:color="FFFFFF"/>
                    <w:right w:val="single" w:sz="8" w:space="0" w:color="FFFFFF"/>
                  </w:tcBorders>
                  <w:shd w:val="clear" w:color="000000" w:fill="E7F1F5"/>
                  <w:vAlign w:val="center"/>
                  <w:hideMark/>
                </w:tcPr>
                <w:p w14:paraId="4E9801CE" w14:textId="77777777" w:rsidR="00AD4E0A" w:rsidRPr="00AD4E0A" w:rsidRDefault="00AD4E0A" w:rsidP="00A15D67">
                  <w:pPr>
                    <w:framePr w:hSpace="180" w:wrap="around" w:vAnchor="text" w:hAnchor="text" w:y="1"/>
                    <w:suppressOverlap/>
                    <w:rPr>
                      <w:ins w:id="222" w:author="Hanna, Mick" w:date="2025-10-23T13:23:00Z" w16du:dateUtc="2025-10-23T18:23:00Z"/>
                      <w:rFonts w:cs="Arial"/>
                      <w:color w:val="000000"/>
                    </w:rPr>
                  </w:pPr>
                  <w:ins w:id="223"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E7F1F5"/>
                  <w:vAlign w:val="center"/>
                  <w:hideMark/>
                </w:tcPr>
                <w:p w14:paraId="388A17A0" w14:textId="77777777" w:rsidR="00AD4E0A" w:rsidRPr="00AD4E0A" w:rsidRDefault="00AD4E0A" w:rsidP="00A15D67">
                  <w:pPr>
                    <w:framePr w:hSpace="180" w:wrap="around" w:vAnchor="text" w:hAnchor="text" w:y="1"/>
                    <w:suppressOverlap/>
                    <w:rPr>
                      <w:ins w:id="224" w:author="Hanna, Mick" w:date="2025-10-23T13:23:00Z" w16du:dateUtc="2025-10-23T18:23:00Z"/>
                      <w:rFonts w:cs="Arial"/>
                      <w:color w:val="000000"/>
                    </w:rPr>
                  </w:pPr>
                  <w:ins w:id="225" w:author="Hanna, Mick" w:date="2025-10-23T13:23:00Z" w16du:dateUtc="2025-10-23T18:23:00Z">
                    <w:r w:rsidRPr="00AD4E0A">
                      <w:rPr>
                        <w:rFonts w:cs="Arial"/>
                      </w:rPr>
                      <w:t>4/29-4/30</w:t>
                    </w:r>
                  </w:ins>
                </w:p>
              </w:tc>
              <w:tc>
                <w:tcPr>
                  <w:tcW w:w="2400" w:type="dxa"/>
                  <w:tcBorders>
                    <w:top w:val="nil"/>
                    <w:left w:val="nil"/>
                    <w:bottom w:val="single" w:sz="8" w:space="0" w:color="FFFFFF"/>
                    <w:right w:val="single" w:sz="8" w:space="0" w:color="FFFFFF"/>
                  </w:tcBorders>
                  <w:shd w:val="clear" w:color="000000" w:fill="E7F1F5"/>
                  <w:vAlign w:val="center"/>
                  <w:hideMark/>
                </w:tcPr>
                <w:p w14:paraId="24B91C29" w14:textId="77777777" w:rsidR="00AD4E0A" w:rsidRPr="00AD4E0A" w:rsidRDefault="00AD4E0A" w:rsidP="00A15D67">
                  <w:pPr>
                    <w:framePr w:hSpace="180" w:wrap="around" w:vAnchor="text" w:hAnchor="text" w:y="1"/>
                    <w:suppressOverlap/>
                    <w:rPr>
                      <w:ins w:id="226" w:author="Hanna, Mick" w:date="2025-10-23T13:23:00Z" w16du:dateUtc="2025-10-23T18:23:00Z"/>
                      <w:rFonts w:cs="Arial"/>
                      <w:color w:val="000000"/>
                    </w:rPr>
                  </w:pPr>
                  <w:ins w:id="227" w:author="Hanna, Mick" w:date="2025-10-23T13:23:00Z" w16du:dateUtc="2025-10-23T18:23:00Z">
                    <w:r w:rsidRPr="00AD4E0A">
                      <w:rPr>
                        <w:rFonts w:eastAsia="Arial" w:cs="Arial"/>
                      </w:rPr>
                      <w:t>4/30 – 4:30PM-5:30PM</w:t>
                    </w:r>
                  </w:ins>
                </w:p>
              </w:tc>
              <w:tc>
                <w:tcPr>
                  <w:tcW w:w="2640" w:type="dxa"/>
                  <w:tcBorders>
                    <w:top w:val="nil"/>
                    <w:left w:val="nil"/>
                    <w:bottom w:val="single" w:sz="8" w:space="0" w:color="FFFFFF"/>
                    <w:right w:val="single" w:sz="8" w:space="0" w:color="FFFFFF"/>
                  </w:tcBorders>
                  <w:shd w:val="clear" w:color="000000" w:fill="E7F1F5"/>
                  <w:vAlign w:val="center"/>
                  <w:hideMark/>
                </w:tcPr>
                <w:p w14:paraId="6C7A0BDC" w14:textId="77777777" w:rsidR="00AD4E0A" w:rsidRPr="00AD4E0A" w:rsidRDefault="00AD4E0A" w:rsidP="00A15D67">
                  <w:pPr>
                    <w:framePr w:hSpace="180" w:wrap="around" w:vAnchor="text" w:hAnchor="text" w:y="1"/>
                    <w:suppressOverlap/>
                    <w:jc w:val="right"/>
                    <w:rPr>
                      <w:ins w:id="228" w:author="Hanna, Mick" w:date="2025-10-23T13:23:00Z" w16du:dateUtc="2025-10-23T18:23:00Z"/>
                      <w:rFonts w:cs="Arial"/>
                      <w:color w:val="000000"/>
                    </w:rPr>
                  </w:pPr>
                  <w:ins w:id="229" w:author="Hanna, Mick" w:date="2025-10-23T13:23:00Z" w16du:dateUtc="2025-10-23T18:23:00Z">
                    <w:r w:rsidRPr="00AD4E0A">
                      <w:rPr>
                        <w:rFonts w:cs="Arial"/>
                      </w:rPr>
                      <w:t>10-May</w:t>
                    </w:r>
                  </w:ins>
                </w:p>
              </w:tc>
            </w:tr>
            <w:tr w:rsidR="00AD4E0A" w:rsidRPr="00AD4E0A" w14:paraId="30B7EC53" w14:textId="77777777" w:rsidTr="00AD4E0A">
              <w:trPr>
                <w:trHeight w:val="360"/>
                <w:ins w:id="230"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483E7BAE" w14:textId="77777777" w:rsidR="00AD4E0A" w:rsidRPr="00AD4E0A" w:rsidRDefault="00AD4E0A" w:rsidP="00A15D67">
                  <w:pPr>
                    <w:framePr w:hSpace="180" w:wrap="around" w:vAnchor="text" w:hAnchor="text" w:y="1"/>
                    <w:suppressOverlap/>
                    <w:rPr>
                      <w:ins w:id="231" w:author="Hanna, Mick" w:date="2025-10-23T13:23:00Z" w16du:dateUtc="2025-10-23T18:23:00Z"/>
                      <w:rFonts w:cs="Arial"/>
                      <w:b/>
                      <w:bCs/>
                      <w:color w:val="000000"/>
                    </w:rPr>
                  </w:pPr>
                  <w:ins w:id="232" w:author="Hanna, Mick" w:date="2025-10-23T13:23:00Z" w16du:dateUtc="2025-10-23T18:23:00Z">
                    <w:r w:rsidRPr="00AD4E0A">
                      <w:rPr>
                        <w:rFonts w:cs="Arial"/>
                        <w:b/>
                        <w:bCs/>
                      </w:rPr>
                      <w:t>R5</w:t>
                    </w:r>
                  </w:ins>
                </w:p>
              </w:tc>
              <w:tc>
                <w:tcPr>
                  <w:tcW w:w="1680" w:type="dxa"/>
                  <w:tcBorders>
                    <w:top w:val="nil"/>
                    <w:left w:val="nil"/>
                    <w:bottom w:val="single" w:sz="8" w:space="0" w:color="FFFFFF"/>
                    <w:right w:val="single" w:sz="8" w:space="0" w:color="FFFFFF"/>
                  </w:tcBorders>
                  <w:shd w:val="clear" w:color="000000" w:fill="CBE3EB"/>
                  <w:vAlign w:val="center"/>
                  <w:hideMark/>
                </w:tcPr>
                <w:p w14:paraId="201B9D7A" w14:textId="77777777" w:rsidR="00AD4E0A" w:rsidRPr="00AD4E0A" w:rsidRDefault="00AD4E0A" w:rsidP="00A15D67">
                  <w:pPr>
                    <w:framePr w:hSpace="180" w:wrap="around" w:vAnchor="text" w:hAnchor="text" w:y="1"/>
                    <w:suppressOverlap/>
                    <w:rPr>
                      <w:ins w:id="233" w:author="Hanna, Mick" w:date="2025-10-23T13:23:00Z" w16du:dateUtc="2025-10-23T18:23:00Z"/>
                      <w:rFonts w:cs="Arial"/>
                      <w:color w:val="000000"/>
                    </w:rPr>
                  </w:pPr>
                  <w:ins w:id="234"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CBE3EB"/>
                  <w:vAlign w:val="center"/>
                  <w:hideMark/>
                </w:tcPr>
                <w:p w14:paraId="5E750DF0" w14:textId="77777777" w:rsidR="00AD4E0A" w:rsidRPr="00AD4E0A" w:rsidRDefault="00AD4E0A" w:rsidP="00A15D67">
                  <w:pPr>
                    <w:framePr w:hSpace="180" w:wrap="around" w:vAnchor="text" w:hAnchor="text" w:y="1"/>
                    <w:suppressOverlap/>
                    <w:rPr>
                      <w:ins w:id="235" w:author="Hanna, Mick" w:date="2025-10-23T13:23:00Z" w16du:dateUtc="2025-10-23T18:23:00Z"/>
                      <w:rFonts w:cs="Arial"/>
                      <w:color w:val="000000"/>
                    </w:rPr>
                  </w:pPr>
                  <w:ins w:id="236" w:author="Hanna, Mick" w:date="2025-10-23T13:23:00Z" w16du:dateUtc="2025-10-23T18:23:00Z">
                    <w:r w:rsidRPr="00AD4E0A">
                      <w:rPr>
                        <w:rFonts w:cs="Arial"/>
                      </w:rPr>
                      <w:t>5/27-5/28</w:t>
                    </w:r>
                  </w:ins>
                </w:p>
              </w:tc>
              <w:tc>
                <w:tcPr>
                  <w:tcW w:w="2400" w:type="dxa"/>
                  <w:tcBorders>
                    <w:top w:val="nil"/>
                    <w:left w:val="nil"/>
                    <w:bottom w:val="single" w:sz="8" w:space="0" w:color="FFFFFF"/>
                    <w:right w:val="single" w:sz="8" w:space="0" w:color="FFFFFF"/>
                  </w:tcBorders>
                  <w:shd w:val="clear" w:color="000000" w:fill="CBE3EB"/>
                  <w:vAlign w:val="center"/>
                  <w:hideMark/>
                </w:tcPr>
                <w:p w14:paraId="4BA48801" w14:textId="77777777" w:rsidR="00AD4E0A" w:rsidRPr="00AD4E0A" w:rsidRDefault="00AD4E0A" w:rsidP="00A15D67">
                  <w:pPr>
                    <w:framePr w:hSpace="180" w:wrap="around" w:vAnchor="text" w:hAnchor="text" w:y="1"/>
                    <w:suppressOverlap/>
                    <w:rPr>
                      <w:ins w:id="237" w:author="Hanna, Mick" w:date="2025-10-23T13:23:00Z" w16du:dateUtc="2025-10-23T18:23:00Z"/>
                      <w:rFonts w:cs="Arial"/>
                      <w:color w:val="000000"/>
                    </w:rPr>
                  </w:pPr>
                  <w:ins w:id="238" w:author="Hanna, Mick" w:date="2025-10-23T13:23:00Z" w16du:dateUtc="2025-10-23T18:23:00Z">
                    <w:r w:rsidRPr="00AD4E0A">
                      <w:rPr>
                        <w:rFonts w:eastAsia="Arial" w:cs="Arial"/>
                      </w:rPr>
                      <w:t>5/28 – 4:30PM-5:30PM</w:t>
                    </w:r>
                  </w:ins>
                </w:p>
              </w:tc>
              <w:tc>
                <w:tcPr>
                  <w:tcW w:w="2640" w:type="dxa"/>
                  <w:tcBorders>
                    <w:top w:val="nil"/>
                    <w:left w:val="nil"/>
                    <w:bottom w:val="single" w:sz="8" w:space="0" w:color="FFFFFF"/>
                    <w:right w:val="single" w:sz="8" w:space="0" w:color="FFFFFF"/>
                  </w:tcBorders>
                  <w:shd w:val="clear" w:color="000000" w:fill="CBE3EB"/>
                  <w:vAlign w:val="center"/>
                  <w:hideMark/>
                </w:tcPr>
                <w:p w14:paraId="020263B6" w14:textId="77777777" w:rsidR="00AD4E0A" w:rsidRPr="00AD4E0A" w:rsidRDefault="00AD4E0A" w:rsidP="00A15D67">
                  <w:pPr>
                    <w:framePr w:hSpace="180" w:wrap="around" w:vAnchor="text" w:hAnchor="text" w:y="1"/>
                    <w:suppressOverlap/>
                    <w:jc w:val="right"/>
                    <w:rPr>
                      <w:ins w:id="239" w:author="Hanna, Mick" w:date="2025-10-23T13:23:00Z" w16du:dateUtc="2025-10-23T18:23:00Z"/>
                      <w:rFonts w:cs="Arial"/>
                      <w:color w:val="000000"/>
                    </w:rPr>
                  </w:pPr>
                  <w:ins w:id="240" w:author="Hanna, Mick" w:date="2025-10-23T13:23:00Z" w16du:dateUtc="2025-10-23T18:23:00Z">
                    <w:r w:rsidRPr="00AD4E0A">
                      <w:rPr>
                        <w:rFonts w:cs="Arial"/>
                      </w:rPr>
                      <w:t>7-Jun</w:t>
                    </w:r>
                  </w:ins>
                </w:p>
              </w:tc>
            </w:tr>
            <w:tr w:rsidR="00AD4E0A" w:rsidRPr="00AD4E0A" w14:paraId="0B808492" w14:textId="77777777" w:rsidTr="00AD4E0A">
              <w:trPr>
                <w:trHeight w:val="360"/>
                <w:ins w:id="241"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1AF1F044" w14:textId="77777777" w:rsidR="00AD4E0A" w:rsidRPr="00AD4E0A" w:rsidRDefault="00AD4E0A" w:rsidP="00A15D67">
                  <w:pPr>
                    <w:framePr w:hSpace="180" w:wrap="around" w:vAnchor="text" w:hAnchor="text" w:y="1"/>
                    <w:suppressOverlap/>
                    <w:rPr>
                      <w:ins w:id="242" w:author="Hanna, Mick" w:date="2025-10-23T13:23:00Z" w16du:dateUtc="2025-10-23T18:23:00Z"/>
                      <w:rFonts w:cs="Arial"/>
                      <w:b/>
                      <w:bCs/>
                      <w:color w:val="000000"/>
                    </w:rPr>
                  </w:pPr>
                  <w:ins w:id="243" w:author="Hanna, Mick" w:date="2025-10-23T13:23:00Z" w16du:dateUtc="2025-10-23T18:23:00Z">
                    <w:r w:rsidRPr="00AD4E0A">
                      <w:rPr>
                        <w:rFonts w:cs="Arial"/>
                        <w:b/>
                        <w:bCs/>
                      </w:rPr>
                      <w:t>R6</w:t>
                    </w:r>
                  </w:ins>
                </w:p>
              </w:tc>
              <w:tc>
                <w:tcPr>
                  <w:tcW w:w="1680" w:type="dxa"/>
                  <w:tcBorders>
                    <w:top w:val="nil"/>
                    <w:left w:val="nil"/>
                    <w:bottom w:val="single" w:sz="8" w:space="0" w:color="FFFFFF"/>
                    <w:right w:val="single" w:sz="8" w:space="0" w:color="FFFFFF"/>
                  </w:tcBorders>
                  <w:shd w:val="clear" w:color="000000" w:fill="E7F1F5"/>
                  <w:vAlign w:val="center"/>
                  <w:hideMark/>
                </w:tcPr>
                <w:p w14:paraId="4E9B2F74" w14:textId="77777777" w:rsidR="00AD4E0A" w:rsidRPr="00AD4E0A" w:rsidRDefault="00AD4E0A" w:rsidP="00A15D67">
                  <w:pPr>
                    <w:framePr w:hSpace="180" w:wrap="around" w:vAnchor="text" w:hAnchor="text" w:y="1"/>
                    <w:suppressOverlap/>
                    <w:rPr>
                      <w:ins w:id="244" w:author="Hanna, Mick" w:date="2025-10-23T13:23:00Z" w16du:dateUtc="2025-10-23T18:23:00Z"/>
                      <w:rFonts w:cs="Arial"/>
                      <w:color w:val="000000"/>
                    </w:rPr>
                  </w:pPr>
                  <w:ins w:id="245"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E7F1F5"/>
                  <w:vAlign w:val="center"/>
                  <w:hideMark/>
                </w:tcPr>
                <w:p w14:paraId="32784B4F" w14:textId="77777777" w:rsidR="00AD4E0A" w:rsidRPr="00AD4E0A" w:rsidRDefault="00AD4E0A" w:rsidP="00A15D67">
                  <w:pPr>
                    <w:framePr w:hSpace="180" w:wrap="around" w:vAnchor="text" w:hAnchor="text" w:y="1"/>
                    <w:suppressOverlap/>
                    <w:rPr>
                      <w:ins w:id="246" w:author="Hanna, Mick" w:date="2025-10-23T13:23:00Z" w16du:dateUtc="2025-10-23T18:23:00Z"/>
                      <w:rFonts w:cs="Arial"/>
                      <w:color w:val="000000"/>
                    </w:rPr>
                  </w:pPr>
                  <w:ins w:id="247" w:author="Hanna, Mick" w:date="2025-10-23T13:23:00Z" w16du:dateUtc="2025-10-23T18:23:00Z">
                    <w:r w:rsidRPr="00AD4E0A">
                      <w:rPr>
                        <w:rFonts w:cs="Arial"/>
                      </w:rPr>
                      <w:t>6/24-6/25</w:t>
                    </w:r>
                  </w:ins>
                </w:p>
              </w:tc>
              <w:tc>
                <w:tcPr>
                  <w:tcW w:w="2400" w:type="dxa"/>
                  <w:tcBorders>
                    <w:top w:val="nil"/>
                    <w:left w:val="nil"/>
                    <w:bottom w:val="single" w:sz="8" w:space="0" w:color="FFFFFF"/>
                    <w:right w:val="single" w:sz="8" w:space="0" w:color="FFFFFF"/>
                  </w:tcBorders>
                  <w:shd w:val="clear" w:color="000000" w:fill="E7F1F5"/>
                  <w:vAlign w:val="center"/>
                  <w:hideMark/>
                </w:tcPr>
                <w:p w14:paraId="4BEDEB31" w14:textId="77777777" w:rsidR="00AD4E0A" w:rsidRPr="00AD4E0A" w:rsidRDefault="00AD4E0A" w:rsidP="00A15D67">
                  <w:pPr>
                    <w:framePr w:hSpace="180" w:wrap="around" w:vAnchor="text" w:hAnchor="text" w:y="1"/>
                    <w:suppressOverlap/>
                    <w:rPr>
                      <w:ins w:id="248" w:author="Hanna, Mick" w:date="2025-10-23T13:23:00Z" w16du:dateUtc="2025-10-23T18:23:00Z"/>
                      <w:rFonts w:cs="Arial"/>
                      <w:color w:val="000000"/>
                    </w:rPr>
                  </w:pPr>
                  <w:ins w:id="249" w:author="Hanna, Mick" w:date="2025-10-23T13:23:00Z" w16du:dateUtc="2025-10-23T18:23:00Z">
                    <w:r w:rsidRPr="00AD4E0A">
                      <w:rPr>
                        <w:rFonts w:eastAsia="Arial" w:cs="Arial"/>
                      </w:rPr>
                      <w:t>6/25 – 4:30PM-5:30PM</w:t>
                    </w:r>
                  </w:ins>
                </w:p>
              </w:tc>
              <w:tc>
                <w:tcPr>
                  <w:tcW w:w="2640" w:type="dxa"/>
                  <w:tcBorders>
                    <w:top w:val="nil"/>
                    <w:left w:val="nil"/>
                    <w:bottom w:val="single" w:sz="8" w:space="0" w:color="FFFFFF"/>
                    <w:right w:val="single" w:sz="8" w:space="0" w:color="FFFFFF"/>
                  </w:tcBorders>
                  <w:shd w:val="clear" w:color="000000" w:fill="CBE3EB"/>
                  <w:vAlign w:val="center"/>
                  <w:hideMark/>
                </w:tcPr>
                <w:p w14:paraId="01649A4F" w14:textId="77777777" w:rsidR="00AD4E0A" w:rsidRPr="00AD4E0A" w:rsidRDefault="00AD4E0A" w:rsidP="00A15D67">
                  <w:pPr>
                    <w:framePr w:hSpace="180" w:wrap="around" w:vAnchor="text" w:hAnchor="text" w:y="1"/>
                    <w:suppressOverlap/>
                    <w:jc w:val="right"/>
                    <w:rPr>
                      <w:ins w:id="250" w:author="Hanna, Mick" w:date="2025-10-23T13:23:00Z" w16du:dateUtc="2025-10-23T18:23:00Z"/>
                      <w:rFonts w:cs="Arial"/>
                      <w:color w:val="000000"/>
                    </w:rPr>
                  </w:pPr>
                  <w:ins w:id="251" w:author="Hanna, Mick" w:date="2025-10-23T13:23:00Z" w16du:dateUtc="2025-10-23T18:23:00Z">
                    <w:r w:rsidRPr="00AD4E0A">
                      <w:rPr>
                        <w:rFonts w:cs="Arial"/>
                      </w:rPr>
                      <w:t>12-Jul</w:t>
                    </w:r>
                  </w:ins>
                </w:p>
              </w:tc>
            </w:tr>
            <w:tr w:rsidR="00AD4E0A" w:rsidRPr="00AD4E0A" w14:paraId="23D0152F" w14:textId="77777777" w:rsidTr="00AD4E0A">
              <w:trPr>
                <w:trHeight w:val="360"/>
                <w:ins w:id="252"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5C6A8D89" w14:textId="77777777" w:rsidR="00AD4E0A" w:rsidRPr="00AD4E0A" w:rsidRDefault="00AD4E0A" w:rsidP="00A15D67">
                  <w:pPr>
                    <w:framePr w:hSpace="180" w:wrap="around" w:vAnchor="text" w:hAnchor="text" w:y="1"/>
                    <w:suppressOverlap/>
                    <w:rPr>
                      <w:ins w:id="253" w:author="Hanna, Mick" w:date="2025-10-23T13:23:00Z" w16du:dateUtc="2025-10-23T18:23:00Z"/>
                      <w:rFonts w:cs="Arial"/>
                      <w:b/>
                      <w:bCs/>
                      <w:color w:val="000000"/>
                    </w:rPr>
                  </w:pPr>
                  <w:ins w:id="254" w:author="Hanna, Mick" w:date="2025-10-23T13:23:00Z" w16du:dateUtc="2025-10-23T18:23:00Z">
                    <w:r w:rsidRPr="00AD4E0A">
                      <w:rPr>
                        <w:rFonts w:cs="Arial"/>
                        <w:b/>
                        <w:bCs/>
                      </w:rPr>
                      <w:t>R7</w:t>
                    </w:r>
                  </w:ins>
                </w:p>
              </w:tc>
              <w:tc>
                <w:tcPr>
                  <w:tcW w:w="1680" w:type="dxa"/>
                  <w:tcBorders>
                    <w:top w:val="nil"/>
                    <w:left w:val="nil"/>
                    <w:bottom w:val="single" w:sz="8" w:space="0" w:color="FFFFFF"/>
                    <w:right w:val="single" w:sz="8" w:space="0" w:color="FFFFFF"/>
                  </w:tcBorders>
                  <w:shd w:val="clear" w:color="000000" w:fill="CBE3EB"/>
                  <w:vAlign w:val="center"/>
                  <w:hideMark/>
                </w:tcPr>
                <w:p w14:paraId="7EC4A475" w14:textId="77777777" w:rsidR="00AD4E0A" w:rsidRPr="00AD4E0A" w:rsidRDefault="00AD4E0A" w:rsidP="00A15D67">
                  <w:pPr>
                    <w:framePr w:hSpace="180" w:wrap="around" w:vAnchor="text" w:hAnchor="text" w:y="1"/>
                    <w:suppressOverlap/>
                    <w:rPr>
                      <w:ins w:id="255" w:author="Hanna, Mick" w:date="2025-10-23T13:23:00Z" w16du:dateUtc="2025-10-23T18:23:00Z"/>
                      <w:rFonts w:cs="Arial"/>
                      <w:color w:val="000000"/>
                    </w:rPr>
                  </w:pPr>
                  <w:ins w:id="256"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CBE3EB"/>
                  <w:vAlign w:val="center"/>
                  <w:hideMark/>
                </w:tcPr>
                <w:p w14:paraId="58E62360" w14:textId="77777777" w:rsidR="00AD4E0A" w:rsidRPr="00AD4E0A" w:rsidRDefault="00AD4E0A" w:rsidP="00A15D67">
                  <w:pPr>
                    <w:framePr w:hSpace="180" w:wrap="around" w:vAnchor="text" w:hAnchor="text" w:y="1"/>
                    <w:suppressOverlap/>
                    <w:rPr>
                      <w:ins w:id="257" w:author="Hanna, Mick" w:date="2025-10-23T13:23:00Z" w16du:dateUtc="2025-10-23T18:23:00Z"/>
                      <w:rFonts w:cs="Arial"/>
                      <w:color w:val="000000"/>
                    </w:rPr>
                  </w:pPr>
                  <w:ins w:id="258" w:author="Hanna, Mick" w:date="2025-10-23T13:23:00Z" w16du:dateUtc="2025-10-23T18:23:00Z">
                    <w:r w:rsidRPr="00AD4E0A">
                      <w:rPr>
                        <w:rFonts w:cs="Arial"/>
                      </w:rPr>
                      <w:t>7/29-7/30</w:t>
                    </w:r>
                  </w:ins>
                </w:p>
              </w:tc>
              <w:tc>
                <w:tcPr>
                  <w:tcW w:w="2400" w:type="dxa"/>
                  <w:tcBorders>
                    <w:top w:val="nil"/>
                    <w:left w:val="nil"/>
                    <w:bottom w:val="single" w:sz="8" w:space="0" w:color="FFFFFF"/>
                    <w:right w:val="single" w:sz="8" w:space="0" w:color="FFFFFF"/>
                  </w:tcBorders>
                  <w:shd w:val="clear" w:color="000000" w:fill="CBE3EB"/>
                  <w:vAlign w:val="center"/>
                  <w:hideMark/>
                </w:tcPr>
                <w:p w14:paraId="0FE7F1EB" w14:textId="77777777" w:rsidR="00AD4E0A" w:rsidRPr="00AD4E0A" w:rsidRDefault="00AD4E0A" w:rsidP="00A15D67">
                  <w:pPr>
                    <w:framePr w:hSpace="180" w:wrap="around" w:vAnchor="text" w:hAnchor="text" w:y="1"/>
                    <w:suppressOverlap/>
                    <w:rPr>
                      <w:ins w:id="259" w:author="Hanna, Mick" w:date="2025-10-23T13:23:00Z" w16du:dateUtc="2025-10-23T18:23:00Z"/>
                      <w:rFonts w:cs="Arial"/>
                      <w:color w:val="000000"/>
                    </w:rPr>
                  </w:pPr>
                  <w:ins w:id="260" w:author="Hanna, Mick" w:date="2025-10-23T13:23:00Z" w16du:dateUtc="2025-10-23T18:23:00Z">
                    <w:r w:rsidRPr="00AD4E0A">
                      <w:rPr>
                        <w:rFonts w:eastAsia="Arial" w:cs="Arial"/>
                      </w:rPr>
                      <w:t>7/30 – 4:30PM-5:30PM</w:t>
                    </w:r>
                  </w:ins>
                </w:p>
              </w:tc>
              <w:tc>
                <w:tcPr>
                  <w:tcW w:w="2640" w:type="dxa"/>
                  <w:tcBorders>
                    <w:top w:val="nil"/>
                    <w:left w:val="nil"/>
                    <w:bottom w:val="single" w:sz="8" w:space="0" w:color="FFFFFF"/>
                    <w:right w:val="single" w:sz="8" w:space="0" w:color="FFFFFF"/>
                  </w:tcBorders>
                  <w:shd w:val="clear" w:color="000000" w:fill="CBE3EB"/>
                  <w:vAlign w:val="center"/>
                  <w:hideMark/>
                </w:tcPr>
                <w:p w14:paraId="50388841" w14:textId="77777777" w:rsidR="00AD4E0A" w:rsidRPr="00AD4E0A" w:rsidRDefault="00AD4E0A" w:rsidP="00A15D67">
                  <w:pPr>
                    <w:framePr w:hSpace="180" w:wrap="around" w:vAnchor="text" w:hAnchor="text" w:y="1"/>
                    <w:suppressOverlap/>
                    <w:jc w:val="right"/>
                    <w:rPr>
                      <w:ins w:id="261" w:author="Hanna, Mick" w:date="2025-10-23T13:23:00Z" w16du:dateUtc="2025-10-23T18:23:00Z"/>
                      <w:rFonts w:cs="Arial"/>
                      <w:color w:val="000000"/>
                    </w:rPr>
                  </w:pPr>
                  <w:ins w:id="262" w:author="Hanna, Mick" w:date="2025-10-23T13:23:00Z" w16du:dateUtc="2025-10-23T18:23:00Z">
                    <w:r w:rsidRPr="00AD4E0A">
                      <w:rPr>
                        <w:rFonts w:cs="Arial"/>
                      </w:rPr>
                      <w:t>9-Aug</w:t>
                    </w:r>
                  </w:ins>
                </w:p>
              </w:tc>
            </w:tr>
            <w:tr w:rsidR="00AD4E0A" w:rsidRPr="00AD4E0A" w14:paraId="278C30A4" w14:textId="77777777" w:rsidTr="00AD4E0A">
              <w:trPr>
                <w:trHeight w:val="360"/>
                <w:ins w:id="263"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00C97150" w14:textId="77777777" w:rsidR="00AD4E0A" w:rsidRPr="00AD4E0A" w:rsidRDefault="00AD4E0A" w:rsidP="00A15D67">
                  <w:pPr>
                    <w:framePr w:hSpace="180" w:wrap="around" w:vAnchor="text" w:hAnchor="text" w:y="1"/>
                    <w:suppressOverlap/>
                    <w:rPr>
                      <w:ins w:id="264" w:author="Hanna, Mick" w:date="2025-10-23T13:23:00Z" w16du:dateUtc="2025-10-23T18:23:00Z"/>
                      <w:rFonts w:cs="Arial"/>
                      <w:b/>
                      <w:bCs/>
                      <w:color w:val="000000"/>
                    </w:rPr>
                  </w:pPr>
                  <w:ins w:id="265" w:author="Hanna, Mick" w:date="2025-10-23T13:23:00Z" w16du:dateUtc="2025-10-23T18:23:00Z">
                    <w:r w:rsidRPr="00AD4E0A">
                      <w:rPr>
                        <w:rFonts w:cs="Arial"/>
                        <w:b/>
                        <w:bCs/>
                      </w:rPr>
                      <w:t>R8</w:t>
                    </w:r>
                  </w:ins>
                </w:p>
              </w:tc>
              <w:tc>
                <w:tcPr>
                  <w:tcW w:w="1680" w:type="dxa"/>
                  <w:tcBorders>
                    <w:top w:val="nil"/>
                    <w:left w:val="nil"/>
                    <w:bottom w:val="single" w:sz="8" w:space="0" w:color="FFFFFF"/>
                    <w:right w:val="single" w:sz="8" w:space="0" w:color="FFFFFF"/>
                  </w:tcBorders>
                  <w:shd w:val="clear" w:color="000000" w:fill="E7F1F5"/>
                  <w:vAlign w:val="center"/>
                  <w:hideMark/>
                </w:tcPr>
                <w:p w14:paraId="4B0CB73E" w14:textId="77777777" w:rsidR="00AD4E0A" w:rsidRPr="00AD4E0A" w:rsidRDefault="00AD4E0A" w:rsidP="00A15D67">
                  <w:pPr>
                    <w:framePr w:hSpace="180" w:wrap="around" w:vAnchor="text" w:hAnchor="text" w:y="1"/>
                    <w:suppressOverlap/>
                    <w:rPr>
                      <w:ins w:id="266" w:author="Hanna, Mick" w:date="2025-10-23T13:23:00Z" w16du:dateUtc="2025-10-23T18:23:00Z"/>
                      <w:rFonts w:cs="Arial"/>
                      <w:color w:val="000000"/>
                    </w:rPr>
                  </w:pPr>
                  <w:ins w:id="267"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E7F1F5"/>
                  <w:vAlign w:val="center"/>
                  <w:hideMark/>
                </w:tcPr>
                <w:p w14:paraId="41DEB3AB" w14:textId="77777777" w:rsidR="00AD4E0A" w:rsidRPr="00AD4E0A" w:rsidRDefault="00AD4E0A" w:rsidP="00A15D67">
                  <w:pPr>
                    <w:framePr w:hSpace="180" w:wrap="around" w:vAnchor="text" w:hAnchor="text" w:y="1"/>
                    <w:suppressOverlap/>
                    <w:rPr>
                      <w:ins w:id="268" w:author="Hanna, Mick" w:date="2025-10-23T13:23:00Z" w16du:dateUtc="2025-10-23T18:23:00Z"/>
                      <w:rFonts w:cs="Arial"/>
                      <w:color w:val="000000"/>
                    </w:rPr>
                  </w:pPr>
                  <w:ins w:id="269" w:author="Hanna, Mick" w:date="2025-10-23T13:23:00Z" w16du:dateUtc="2025-10-23T18:23:00Z">
                    <w:r w:rsidRPr="00AD4E0A">
                      <w:rPr>
                        <w:rFonts w:cs="Arial"/>
                      </w:rPr>
                      <w:t>8/26-8/27</w:t>
                    </w:r>
                  </w:ins>
                </w:p>
              </w:tc>
              <w:tc>
                <w:tcPr>
                  <w:tcW w:w="2400" w:type="dxa"/>
                  <w:tcBorders>
                    <w:top w:val="nil"/>
                    <w:left w:val="nil"/>
                    <w:bottom w:val="single" w:sz="8" w:space="0" w:color="FFFFFF"/>
                    <w:right w:val="single" w:sz="8" w:space="0" w:color="FFFFFF"/>
                  </w:tcBorders>
                  <w:shd w:val="clear" w:color="000000" w:fill="E7F1F5"/>
                  <w:vAlign w:val="center"/>
                  <w:hideMark/>
                </w:tcPr>
                <w:p w14:paraId="179F8CE0" w14:textId="77777777" w:rsidR="00AD4E0A" w:rsidRPr="00AD4E0A" w:rsidRDefault="00AD4E0A" w:rsidP="00A15D67">
                  <w:pPr>
                    <w:framePr w:hSpace="180" w:wrap="around" w:vAnchor="text" w:hAnchor="text" w:y="1"/>
                    <w:suppressOverlap/>
                    <w:rPr>
                      <w:ins w:id="270" w:author="Hanna, Mick" w:date="2025-10-23T13:23:00Z" w16du:dateUtc="2025-10-23T18:23:00Z"/>
                      <w:rFonts w:cs="Arial"/>
                      <w:color w:val="000000"/>
                    </w:rPr>
                  </w:pPr>
                  <w:ins w:id="271" w:author="Hanna, Mick" w:date="2025-10-23T13:23:00Z" w16du:dateUtc="2025-10-23T18:23:00Z">
                    <w:r w:rsidRPr="00AD4E0A">
                      <w:rPr>
                        <w:rFonts w:eastAsia="Arial" w:cs="Arial"/>
                      </w:rPr>
                      <w:t>8/27 – 4:30PM-5:30PM</w:t>
                    </w:r>
                  </w:ins>
                </w:p>
              </w:tc>
              <w:tc>
                <w:tcPr>
                  <w:tcW w:w="2640" w:type="dxa"/>
                  <w:tcBorders>
                    <w:top w:val="nil"/>
                    <w:left w:val="nil"/>
                    <w:bottom w:val="single" w:sz="8" w:space="0" w:color="FFFFFF"/>
                    <w:right w:val="single" w:sz="8" w:space="0" w:color="FFFFFF"/>
                  </w:tcBorders>
                  <w:shd w:val="clear" w:color="000000" w:fill="E7F1F5"/>
                  <w:vAlign w:val="center"/>
                  <w:hideMark/>
                </w:tcPr>
                <w:p w14:paraId="5EEC3A7A" w14:textId="77777777" w:rsidR="00AD4E0A" w:rsidRPr="00AD4E0A" w:rsidRDefault="00AD4E0A" w:rsidP="00A15D67">
                  <w:pPr>
                    <w:framePr w:hSpace="180" w:wrap="around" w:vAnchor="text" w:hAnchor="text" w:y="1"/>
                    <w:suppressOverlap/>
                    <w:jc w:val="right"/>
                    <w:rPr>
                      <w:ins w:id="272" w:author="Hanna, Mick" w:date="2025-10-23T13:23:00Z" w16du:dateUtc="2025-10-23T18:23:00Z"/>
                      <w:rFonts w:cs="Arial"/>
                      <w:color w:val="000000"/>
                    </w:rPr>
                  </w:pPr>
                  <w:ins w:id="273" w:author="Hanna, Mick" w:date="2025-10-23T13:23:00Z" w16du:dateUtc="2025-10-23T18:23:00Z">
                    <w:r w:rsidRPr="00AD4E0A">
                      <w:rPr>
                        <w:rFonts w:cs="Arial"/>
                      </w:rPr>
                      <w:t>13-Sep</w:t>
                    </w:r>
                  </w:ins>
                </w:p>
              </w:tc>
            </w:tr>
            <w:tr w:rsidR="00AD4E0A" w:rsidRPr="00AD4E0A" w14:paraId="1F6328FE" w14:textId="77777777" w:rsidTr="00AD4E0A">
              <w:trPr>
                <w:trHeight w:val="360"/>
                <w:ins w:id="274"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4832C0A5" w14:textId="77777777" w:rsidR="00AD4E0A" w:rsidRPr="00AD4E0A" w:rsidRDefault="00AD4E0A" w:rsidP="00A15D67">
                  <w:pPr>
                    <w:framePr w:hSpace="180" w:wrap="around" w:vAnchor="text" w:hAnchor="text" w:y="1"/>
                    <w:suppressOverlap/>
                    <w:rPr>
                      <w:ins w:id="275" w:author="Hanna, Mick" w:date="2025-10-23T13:23:00Z" w16du:dateUtc="2025-10-23T18:23:00Z"/>
                      <w:rFonts w:cs="Arial"/>
                      <w:b/>
                      <w:bCs/>
                      <w:color w:val="000000"/>
                    </w:rPr>
                  </w:pPr>
                  <w:ins w:id="276" w:author="Hanna, Mick" w:date="2025-10-23T13:23:00Z" w16du:dateUtc="2025-10-23T18:23:00Z">
                    <w:r w:rsidRPr="00AD4E0A">
                      <w:rPr>
                        <w:rFonts w:cs="Arial"/>
                        <w:b/>
                        <w:bCs/>
                      </w:rPr>
                      <w:t>R9</w:t>
                    </w:r>
                  </w:ins>
                </w:p>
              </w:tc>
              <w:tc>
                <w:tcPr>
                  <w:tcW w:w="1680" w:type="dxa"/>
                  <w:tcBorders>
                    <w:top w:val="nil"/>
                    <w:left w:val="nil"/>
                    <w:bottom w:val="single" w:sz="8" w:space="0" w:color="FFFFFF"/>
                    <w:right w:val="single" w:sz="8" w:space="0" w:color="FFFFFF"/>
                  </w:tcBorders>
                  <w:shd w:val="clear" w:color="000000" w:fill="CBE3EB"/>
                  <w:vAlign w:val="center"/>
                  <w:hideMark/>
                </w:tcPr>
                <w:p w14:paraId="5E155534" w14:textId="77777777" w:rsidR="00AD4E0A" w:rsidRPr="00AD4E0A" w:rsidRDefault="00AD4E0A" w:rsidP="00A15D67">
                  <w:pPr>
                    <w:framePr w:hSpace="180" w:wrap="around" w:vAnchor="text" w:hAnchor="text" w:y="1"/>
                    <w:suppressOverlap/>
                    <w:rPr>
                      <w:ins w:id="277" w:author="Hanna, Mick" w:date="2025-10-23T13:23:00Z" w16du:dateUtc="2025-10-23T18:23:00Z"/>
                      <w:rFonts w:cs="Arial"/>
                      <w:color w:val="000000"/>
                    </w:rPr>
                  </w:pPr>
                  <w:ins w:id="278"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CBE3EB"/>
                  <w:vAlign w:val="center"/>
                  <w:hideMark/>
                </w:tcPr>
                <w:p w14:paraId="73728EDE" w14:textId="77777777" w:rsidR="00AD4E0A" w:rsidRPr="00AD4E0A" w:rsidRDefault="00AD4E0A" w:rsidP="00A15D67">
                  <w:pPr>
                    <w:framePr w:hSpace="180" w:wrap="around" w:vAnchor="text" w:hAnchor="text" w:y="1"/>
                    <w:suppressOverlap/>
                    <w:rPr>
                      <w:ins w:id="279" w:author="Hanna, Mick" w:date="2025-10-23T13:23:00Z" w16du:dateUtc="2025-10-23T18:23:00Z"/>
                      <w:rFonts w:cs="Arial"/>
                      <w:color w:val="000000"/>
                    </w:rPr>
                  </w:pPr>
                  <w:ins w:id="280" w:author="Hanna, Mick" w:date="2025-10-23T13:23:00Z" w16du:dateUtc="2025-10-23T18:23:00Z">
                    <w:r w:rsidRPr="00AD4E0A">
                      <w:rPr>
                        <w:rFonts w:cs="Arial"/>
                      </w:rPr>
                      <w:t>9/30-10/1</w:t>
                    </w:r>
                  </w:ins>
                </w:p>
              </w:tc>
              <w:tc>
                <w:tcPr>
                  <w:tcW w:w="2400" w:type="dxa"/>
                  <w:tcBorders>
                    <w:top w:val="nil"/>
                    <w:left w:val="nil"/>
                    <w:bottom w:val="single" w:sz="8" w:space="0" w:color="FFFFFF"/>
                    <w:right w:val="single" w:sz="8" w:space="0" w:color="FFFFFF"/>
                  </w:tcBorders>
                  <w:shd w:val="clear" w:color="000000" w:fill="CBE3EB"/>
                  <w:vAlign w:val="center"/>
                  <w:hideMark/>
                </w:tcPr>
                <w:p w14:paraId="0CDFD8D5" w14:textId="77777777" w:rsidR="00AD4E0A" w:rsidRPr="00AD4E0A" w:rsidRDefault="00AD4E0A" w:rsidP="00A15D67">
                  <w:pPr>
                    <w:framePr w:hSpace="180" w:wrap="around" w:vAnchor="text" w:hAnchor="text" w:y="1"/>
                    <w:suppressOverlap/>
                    <w:rPr>
                      <w:ins w:id="281" w:author="Hanna, Mick" w:date="2025-10-23T13:23:00Z" w16du:dateUtc="2025-10-23T18:23:00Z"/>
                      <w:rFonts w:cs="Arial"/>
                      <w:color w:val="000000"/>
                    </w:rPr>
                  </w:pPr>
                  <w:ins w:id="282" w:author="Hanna, Mick" w:date="2025-10-23T13:23:00Z" w16du:dateUtc="2025-10-23T18:23:00Z">
                    <w:r w:rsidRPr="00AD4E0A">
                      <w:rPr>
                        <w:rFonts w:eastAsia="Arial" w:cs="Arial"/>
                      </w:rPr>
                      <w:t>10/</w:t>
                    </w:r>
                    <w:proofErr w:type="gramStart"/>
                    <w:r w:rsidRPr="00AD4E0A">
                      <w:rPr>
                        <w:rFonts w:eastAsia="Arial" w:cs="Arial"/>
                      </w:rPr>
                      <w:t>1  –</w:t>
                    </w:r>
                    <w:proofErr w:type="gramEnd"/>
                    <w:r w:rsidRPr="00AD4E0A">
                      <w:rPr>
                        <w:rFonts w:eastAsia="Arial" w:cs="Arial"/>
                      </w:rPr>
                      <w:t xml:space="preserve">  4:30PM-5:30PM</w:t>
                    </w:r>
                  </w:ins>
                </w:p>
              </w:tc>
              <w:tc>
                <w:tcPr>
                  <w:tcW w:w="2640" w:type="dxa"/>
                  <w:tcBorders>
                    <w:top w:val="nil"/>
                    <w:left w:val="nil"/>
                    <w:bottom w:val="single" w:sz="8" w:space="0" w:color="FFFFFF"/>
                    <w:right w:val="single" w:sz="8" w:space="0" w:color="FFFFFF"/>
                  </w:tcBorders>
                  <w:shd w:val="clear" w:color="000000" w:fill="CBE3EB"/>
                  <w:vAlign w:val="center"/>
                  <w:hideMark/>
                </w:tcPr>
                <w:p w14:paraId="028E125D" w14:textId="77777777" w:rsidR="00AD4E0A" w:rsidRPr="00AD4E0A" w:rsidRDefault="00AD4E0A" w:rsidP="00A15D67">
                  <w:pPr>
                    <w:framePr w:hSpace="180" w:wrap="around" w:vAnchor="text" w:hAnchor="text" w:y="1"/>
                    <w:suppressOverlap/>
                    <w:jc w:val="right"/>
                    <w:rPr>
                      <w:ins w:id="283" w:author="Hanna, Mick" w:date="2025-10-23T13:23:00Z" w16du:dateUtc="2025-10-23T18:23:00Z"/>
                      <w:rFonts w:cs="Arial"/>
                      <w:color w:val="000000"/>
                    </w:rPr>
                  </w:pPr>
                  <w:ins w:id="284" w:author="Hanna, Mick" w:date="2025-10-23T13:23:00Z" w16du:dateUtc="2025-10-23T18:23:00Z">
                    <w:r w:rsidRPr="00AD4E0A">
                      <w:rPr>
                        <w:rFonts w:cs="Arial"/>
                      </w:rPr>
                      <w:t>11-Oct</w:t>
                    </w:r>
                  </w:ins>
                </w:p>
              </w:tc>
            </w:tr>
            <w:tr w:rsidR="00AD4E0A" w:rsidRPr="00AD4E0A" w14:paraId="445B6144" w14:textId="77777777" w:rsidTr="00AD4E0A">
              <w:trPr>
                <w:trHeight w:val="360"/>
                <w:ins w:id="285"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3A285C63" w14:textId="77777777" w:rsidR="00AD4E0A" w:rsidRPr="00AD4E0A" w:rsidRDefault="00AD4E0A" w:rsidP="00A15D67">
                  <w:pPr>
                    <w:framePr w:hSpace="180" w:wrap="around" w:vAnchor="text" w:hAnchor="text" w:y="1"/>
                    <w:suppressOverlap/>
                    <w:rPr>
                      <w:ins w:id="286" w:author="Hanna, Mick" w:date="2025-10-23T13:23:00Z" w16du:dateUtc="2025-10-23T18:23:00Z"/>
                      <w:rFonts w:cs="Arial"/>
                      <w:b/>
                      <w:bCs/>
                      <w:color w:val="000000"/>
                    </w:rPr>
                  </w:pPr>
                  <w:ins w:id="287" w:author="Hanna, Mick" w:date="2025-10-23T13:23:00Z" w16du:dateUtc="2025-10-23T18:23:00Z">
                    <w:r w:rsidRPr="00AD4E0A">
                      <w:rPr>
                        <w:rFonts w:cs="Arial"/>
                        <w:b/>
                        <w:bCs/>
                      </w:rPr>
                      <w:t>R10</w:t>
                    </w:r>
                  </w:ins>
                </w:p>
              </w:tc>
              <w:tc>
                <w:tcPr>
                  <w:tcW w:w="1680" w:type="dxa"/>
                  <w:tcBorders>
                    <w:top w:val="nil"/>
                    <w:left w:val="nil"/>
                    <w:bottom w:val="single" w:sz="8" w:space="0" w:color="FFFFFF"/>
                    <w:right w:val="single" w:sz="8" w:space="0" w:color="FFFFFF"/>
                  </w:tcBorders>
                  <w:shd w:val="clear" w:color="000000" w:fill="E7F1F5"/>
                  <w:vAlign w:val="center"/>
                  <w:hideMark/>
                </w:tcPr>
                <w:p w14:paraId="396D10B7" w14:textId="77777777" w:rsidR="00AD4E0A" w:rsidRPr="00AD4E0A" w:rsidRDefault="00AD4E0A" w:rsidP="00A15D67">
                  <w:pPr>
                    <w:framePr w:hSpace="180" w:wrap="around" w:vAnchor="text" w:hAnchor="text" w:y="1"/>
                    <w:suppressOverlap/>
                    <w:rPr>
                      <w:ins w:id="288" w:author="Hanna, Mick" w:date="2025-10-23T13:23:00Z" w16du:dateUtc="2025-10-23T18:23:00Z"/>
                      <w:rFonts w:cs="Arial"/>
                      <w:color w:val="000000"/>
                    </w:rPr>
                  </w:pPr>
                  <w:ins w:id="289"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E7F1F5"/>
                  <w:vAlign w:val="center"/>
                  <w:hideMark/>
                </w:tcPr>
                <w:p w14:paraId="282712A6" w14:textId="77777777" w:rsidR="00AD4E0A" w:rsidRPr="00AD4E0A" w:rsidRDefault="00AD4E0A" w:rsidP="00A15D67">
                  <w:pPr>
                    <w:framePr w:hSpace="180" w:wrap="around" w:vAnchor="text" w:hAnchor="text" w:y="1"/>
                    <w:suppressOverlap/>
                    <w:rPr>
                      <w:ins w:id="290" w:author="Hanna, Mick" w:date="2025-10-23T13:23:00Z" w16du:dateUtc="2025-10-23T18:23:00Z"/>
                      <w:rFonts w:cs="Arial"/>
                      <w:color w:val="000000"/>
                    </w:rPr>
                  </w:pPr>
                  <w:ins w:id="291" w:author="Hanna, Mick" w:date="2025-10-23T13:23:00Z" w16du:dateUtc="2025-10-23T18:23:00Z">
                    <w:r w:rsidRPr="00AD4E0A">
                      <w:rPr>
                        <w:rFonts w:cs="Arial"/>
                      </w:rPr>
                      <w:t>10/28-10/29</w:t>
                    </w:r>
                  </w:ins>
                </w:p>
              </w:tc>
              <w:tc>
                <w:tcPr>
                  <w:tcW w:w="2400" w:type="dxa"/>
                  <w:tcBorders>
                    <w:top w:val="nil"/>
                    <w:left w:val="nil"/>
                    <w:bottom w:val="single" w:sz="8" w:space="0" w:color="FFFFFF"/>
                    <w:right w:val="single" w:sz="8" w:space="0" w:color="FFFFFF"/>
                  </w:tcBorders>
                  <w:shd w:val="clear" w:color="000000" w:fill="E7F1F5"/>
                  <w:vAlign w:val="center"/>
                  <w:hideMark/>
                </w:tcPr>
                <w:p w14:paraId="7E033FCB" w14:textId="77777777" w:rsidR="00AD4E0A" w:rsidRPr="00AD4E0A" w:rsidRDefault="00AD4E0A" w:rsidP="00A15D67">
                  <w:pPr>
                    <w:framePr w:hSpace="180" w:wrap="around" w:vAnchor="text" w:hAnchor="text" w:y="1"/>
                    <w:suppressOverlap/>
                    <w:rPr>
                      <w:ins w:id="292" w:author="Hanna, Mick" w:date="2025-10-23T13:23:00Z" w16du:dateUtc="2025-10-23T18:23:00Z"/>
                      <w:rFonts w:cs="Arial"/>
                      <w:color w:val="000000"/>
                    </w:rPr>
                  </w:pPr>
                  <w:ins w:id="293" w:author="Hanna, Mick" w:date="2025-10-23T13:23:00Z" w16du:dateUtc="2025-10-23T18:23:00Z">
                    <w:r w:rsidRPr="00AD4E0A">
                      <w:rPr>
                        <w:rFonts w:eastAsia="Arial" w:cs="Arial"/>
                      </w:rPr>
                      <w:t>10/29 – 4:30PM-5:30PM</w:t>
                    </w:r>
                  </w:ins>
                </w:p>
              </w:tc>
              <w:tc>
                <w:tcPr>
                  <w:tcW w:w="2640" w:type="dxa"/>
                  <w:tcBorders>
                    <w:top w:val="nil"/>
                    <w:left w:val="nil"/>
                    <w:bottom w:val="single" w:sz="8" w:space="0" w:color="FFFFFF"/>
                    <w:right w:val="single" w:sz="8" w:space="0" w:color="FFFFFF"/>
                  </w:tcBorders>
                  <w:shd w:val="clear" w:color="000000" w:fill="E7F1F5"/>
                  <w:vAlign w:val="center"/>
                  <w:hideMark/>
                </w:tcPr>
                <w:p w14:paraId="5DB3589D" w14:textId="77777777" w:rsidR="00AD4E0A" w:rsidRPr="00AD4E0A" w:rsidRDefault="00AD4E0A" w:rsidP="00A15D67">
                  <w:pPr>
                    <w:framePr w:hSpace="180" w:wrap="around" w:vAnchor="text" w:hAnchor="text" w:y="1"/>
                    <w:suppressOverlap/>
                    <w:jc w:val="right"/>
                    <w:rPr>
                      <w:ins w:id="294" w:author="Hanna, Mick" w:date="2025-10-23T13:23:00Z" w16du:dateUtc="2025-10-23T18:23:00Z"/>
                      <w:rFonts w:cs="Arial"/>
                      <w:color w:val="000000"/>
                    </w:rPr>
                  </w:pPr>
                  <w:ins w:id="295" w:author="Hanna, Mick" w:date="2025-10-23T13:23:00Z" w16du:dateUtc="2025-10-23T18:23:00Z">
                    <w:r w:rsidRPr="00AD4E0A">
                      <w:rPr>
                        <w:rFonts w:cs="Arial"/>
                      </w:rPr>
                      <w:t>8-Nov</w:t>
                    </w:r>
                  </w:ins>
                </w:p>
              </w:tc>
            </w:tr>
            <w:tr w:rsidR="00AD4E0A" w:rsidRPr="00AD4E0A" w14:paraId="7E7E10B0" w14:textId="77777777" w:rsidTr="00AD4E0A">
              <w:trPr>
                <w:trHeight w:val="360"/>
                <w:ins w:id="296" w:author="Hanna, Mick" w:date="2025-10-23T13:23:00Z"/>
              </w:trPr>
              <w:tc>
                <w:tcPr>
                  <w:tcW w:w="1260" w:type="dxa"/>
                  <w:tcBorders>
                    <w:top w:val="nil"/>
                    <w:left w:val="single" w:sz="8" w:space="0" w:color="FFFFFF"/>
                    <w:bottom w:val="single" w:sz="8" w:space="0" w:color="FFFFFF"/>
                    <w:right w:val="single" w:sz="8" w:space="0" w:color="FFFFFF"/>
                  </w:tcBorders>
                  <w:shd w:val="clear" w:color="000000" w:fill="00ACC8"/>
                  <w:vAlign w:val="center"/>
                  <w:hideMark/>
                </w:tcPr>
                <w:p w14:paraId="00AF4C91" w14:textId="77777777" w:rsidR="00AD4E0A" w:rsidRPr="00AD4E0A" w:rsidRDefault="00AD4E0A" w:rsidP="00A15D67">
                  <w:pPr>
                    <w:framePr w:hSpace="180" w:wrap="around" w:vAnchor="text" w:hAnchor="text" w:y="1"/>
                    <w:suppressOverlap/>
                    <w:rPr>
                      <w:ins w:id="297" w:author="Hanna, Mick" w:date="2025-10-23T13:23:00Z" w16du:dateUtc="2025-10-23T18:23:00Z"/>
                      <w:rFonts w:cs="Arial"/>
                      <w:b/>
                      <w:bCs/>
                      <w:color w:val="000000"/>
                    </w:rPr>
                  </w:pPr>
                  <w:ins w:id="298" w:author="Hanna, Mick" w:date="2025-10-23T13:23:00Z" w16du:dateUtc="2025-10-23T18:23:00Z">
                    <w:r w:rsidRPr="00AD4E0A">
                      <w:rPr>
                        <w:rFonts w:cs="Arial"/>
                        <w:b/>
                        <w:bCs/>
                      </w:rPr>
                      <w:t>R11</w:t>
                    </w:r>
                  </w:ins>
                </w:p>
              </w:tc>
              <w:tc>
                <w:tcPr>
                  <w:tcW w:w="1680" w:type="dxa"/>
                  <w:tcBorders>
                    <w:top w:val="nil"/>
                    <w:left w:val="nil"/>
                    <w:bottom w:val="single" w:sz="8" w:space="0" w:color="FFFFFF"/>
                    <w:right w:val="single" w:sz="8" w:space="0" w:color="FFFFFF"/>
                  </w:tcBorders>
                  <w:shd w:val="clear" w:color="000000" w:fill="CBE3EB"/>
                  <w:vAlign w:val="center"/>
                  <w:hideMark/>
                </w:tcPr>
                <w:p w14:paraId="60190880" w14:textId="77777777" w:rsidR="00AD4E0A" w:rsidRPr="00AD4E0A" w:rsidRDefault="00AD4E0A" w:rsidP="00A15D67">
                  <w:pPr>
                    <w:framePr w:hSpace="180" w:wrap="around" w:vAnchor="text" w:hAnchor="text" w:y="1"/>
                    <w:suppressOverlap/>
                    <w:rPr>
                      <w:ins w:id="299" w:author="Hanna, Mick" w:date="2025-10-23T13:23:00Z" w16du:dateUtc="2025-10-23T18:23:00Z"/>
                      <w:rFonts w:cs="Arial"/>
                      <w:color w:val="000000"/>
                    </w:rPr>
                  </w:pPr>
                  <w:ins w:id="300" w:author="Hanna, Mick" w:date="2025-10-23T13:23:00Z" w16du:dateUtc="2025-10-23T18:23:00Z">
                    <w:r w:rsidRPr="00AD4E0A">
                      <w:rPr>
                        <w:rFonts w:cs="Arial"/>
                      </w:rPr>
                      <w:t>Application</w:t>
                    </w:r>
                  </w:ins>
                </w:p>
              </w:tc>
              <w:tc>
                <w:tcPr>
                  <w:tcW w:w="1800" w:type="dxa"/>
                  <w:tcBorders>
                    <w:top w:val="nil"/>
                    <w:left w:val="nil"/>
                    <w:bottom w:val="single" w:sz="8" w:space="0" w:color="FFFFFF"/>
                    <w:right w:val="single" w:sz="8" w:space="0" w:color="FFFFFF"/>
                  </w:tcBorders>
                  <w:shd w:val="clear" w:color="000000" w:fill="CBE3EB"/>
                  <w:vAlign w:val="center"/>
                  <w:hideMark/>
                </w:tcPr>
                <w:p w14:paraId="3B680EB0" w14:textId="77777777" w:rsidR="00AD4E0A" w:rsidRPr="00AD4E0A" w:rsidRDefault="00AD4E0A" w:rsidP="00A15D67">
                  <w:pPr>
                    <w:framePr w:hSpace="180" w:wrap="around" w:vAnchor="text" w:hAnchor="text" w:y="1"/>
                    <w:suppressOverlap/>
                    <w:rPr>
                      <w:ins w:id="301" w:author="Hanna, Mick" w:date="2025-10-23T13:23:00Z" w16du:dateUtc="2025-10-23T18:23:00Z"/>
                      <w:rFonts w:cs="Arial"/>
                      <w:color w:val="000000"/>
                    </w:rPr>
                  </w:pPr>
                  <w:ins w:id="302" w:author="Hanna, Mick" w:date="2025-10-23T13:23:00Z" w16du:dateUtc="2025-10-23T18:23:00Z">
                    <w:r w:rsidRPr="00AD4E0A">
                      <w:rPr>
                        <w:rFonts w:cs="Arial"/>
                      </w:rPr>
                      <w:t>12/16-12/17</w:t>
                    </w:r>
                  </w:ins>
                </w:p>
              </w:tc>
              <w:tc>
                <w:tcPr>
                  <w:tcW w:w="2400" w:type="dxa"/>
                  <w:tcBorders>
                    <w:top w:val="nil"/>
                    <w:left w:val="nil"/>
                    <w:bottom w:val="single" w:sz="8" w:space="0" w:color="FFFFFF"/>
                    <w:right w:val="single" w:sz="8" w:space="0" w:color="FFFFFF"/>
                  </w:tcBorders>
                  <w:shd w:val="clear" w:color="000000" w:fill="CBE3EB"/>
                  <w:vAlign w:val="center"/>
                  <w:hideMark/>
                </w:tcPr>
                <w:p w14:paraId="2208425E" w14:textId="77777777" w:rsidR="00AD4E0A" w:rsidRPr="00AD4E0A" w:rsidRDefault="00AD4E0A" w:rsidP="00A15D67">
                  <w:pPr>
                    <w:framePr w:hSpace="180" w:wrap="around" w:vAnchor="text" w:hAnchor="text" w:y="1"/>
                    <w:suppressOverlap/>
                    <w:rPr>
                      <w:ins w:id="303" w:author="Hanna, Mick" w:date="2025-10-23T13:23:00Z" w16du:dateUtc="2025-10-23T18:23:00Z"/>
                      <w:rFonts w:cs="Arial"/>
                      <w:color w:val="000000"/>
                    </w:rPr>
                  </w:pPr>
                  <w:ins w:id="304" w:author="Hanna, Mick" w:date="2025-10-23T13:23:00Z" w16du:dateUtc="2025-10-23T18:23:00Z">
                    <w:r w:rsidRPr="00AD4E0A">
                      <w:rPr>
                        <w:rFonts w:eastAsia="Arial" w:cs="Arial"/>
                      </w:rPr>
                      <w:t>12/17 – 4:30PM-5:30PM</w:t>
                    </w:r>
                  </w:ins>
                </w:p>
              </w:tc>
              <w:tc>
                <w:tcPr>
                  <w:tcW w:w="2640" w:type="dxa"/>
                  <w:tcBorders>
                    <w:top w:val="nil"/>
                    <w:left w:val="nil"/>
                    <w:bottom w:val="single" w:sz="8" w:space="0" w:color="FFFFFF"/>
                    <w:right w:val="single" w:sz="8" w:space="0" w:color="FFFFFF"/>
                  </w:tcBorders>
                  <w:shd w:val="clear" w:color="000000" w:fill="E7F1F5"/>
                  <w:vAlign w:val="center"/>
                  <w:hideMark/>
                </w:tcPr>
                <w:p w14:paraId="31E6CE1E" w14:textId="77777777" w:rsidR="00AD4E0A" w:rsidRPr="00AD4E0A" w:rsidRDefault="00AD4E0A" w:rsidP="00A15D67">
                  <w:pPr>
                    <w:framePr w:hSpace="180" w:wrap="around" w:vAnchor="text" w:hAnchor="text" w:y="1"/>
                    <w:suppressOverlap/>
                    <w:jc w:val="right"/>
                    <w:rPr>
                      <w:ins w:id="305" w:author="Hanna, Mick" w:date="2025-10-23T13:23:00Z" w16du:dateUtc="2025-10-23T18:23:00Z"/>
                      <w:rFonts w:cs="Arial"/>
                      <w:color w:val="000000"/>
                    </w:rPr>
                  </w:pPr>
                  <w:ins w:id="306" w:author="Hanna, Mick" w:date="2025-10-23T13:23:00Z" w16du:dateUtc="2025-10-23T18:23:00Z">
                    <w:r w:rsidRPr="00AD4E0A">
                      <w:rPr>
                        <w:rFonts w:cs="Arial"/>
                      </w:rPr>
                      <w:t>6-Dec</w:t>
                    </w:r>
                  </w:ins>
                </w:p>
              </w:tc>
            </w:tr>
          </w:tbl>
          <w:p w14:paraId="4298D66B" w14:textId="77777777" w:rsidR="00FA2DB3" w:rsidRDefault="00FA2DB3" w:rsidP="00B3311E">
            <w:pPr>
              <w:rPr>
                <w:rFonts w:ascii="Calibri" w:hAnsi="Calibri" w:cs="Calibri"/>
                <w:b/>
                <w:bCs/>
                <w:sz w:val="40"/>
                <w:szCs w:val="40"/>
              </w:rPr>
            </w:pPr>
          </w:p>
          <w:p w14:paraId="7C6695C4" w14:textId="77777777" w:rsidR="00FA2DB3" w:rsidRPr="009F4E77" w:rsidRDefault="00FA2DB3" w:rsidP="00B3311E">
            <w:pPr>
              <w:rPr>
                <w:rFonts w:ascii="Calibri" w:hAnsi="Calibri" w:cs="Calibri"/>
                <w:b/>
                <w:bCs/>
                <w:sz w:val="40"/>
                <w:szCs w:val="40"/>
              </w:rPr>
            </w:pPr>
          </w:p>
        </w:tc>
      </w:tr>
    </w:tbl>
    <w:p w14:paraId="712527DC" w14:textId="77777777" w:rsidR="00747F45" w:rsidRDefault="00747F45" w:rsidP="00BB5A4C">
      <w:pPr>
        <w:rPr>
          <w:b/>
          <w:i/>
          <w:sz w:val="24"/>
          <w:szCs w:val="24"/>
        </w:rPr>
      </w:pPr>
    </w:p>
    <w:p w14:paraId="267AC331" w14:textId="77777777" w:rsidR="00747F45" w:rsidRDefault="00747F45" w:rsidP="00BB5A4C">
      <w:pPr>
        <w:rPr>
          <w:b/>
          <w:i/>
          <w:sz w:val="24"/>
          <w:szCs w:val="24"/>
        </w:rPr>
      </w:pPr>
    </w:p>
    <w:p w14:paraId="40AEEBB7" w14:textId="77777777" w:rsidR="00747F45" w:rsidRDefault="00747F45" w:rsidP="00BB5A4C">
      <w:pPr>
        <w:rPr>
          <w:b/>
          <w:i/>
          <w:sz w:val="24"/>
          <w:szCs w:val="24"/>
        </w:rPr>
      </w:pPr>
    </w:p>
    <w:p w14:paraId="343934DE" w14:textId="77777777" w:rsidR="00747F45" w:rsidRDefault="00747F45" w:rsidP="00BB5A4C">
      <w:pPr>
        <w:rPr>
          <w:b/>
          <w:i/>
          <w:sz w:val="24"/>
          <w:szCs w:val="24"/>
        </w:rPr>
      </w:pPr>
    </w:p>
    <w:p w14:paraId="53742289" w14:textId="1195A074" w:rsidR="001A760B" w:rsidRDefault="001A760B" w:rsidP="00BB5A4C">
      <w:pPr>
        <w:rPr>
          <w:b/>
          <w:i/>
          <w:sz w:val="24"/>
          <w:szCs w:val="24"/>
        </w:rPr>
      </w:pPr>
      <w:r>
        <w:rPr>
          <w:b/>
          <w:i/>
          <w:sz w:val="24"/>
          <w:szCs w:val="24"/>
        </w:rPr>
        <w:t>*Exceptions:</w:t>
      </w:r>
      <w:r w:rsidR="00AF7E11" w:rsidRPr="00AF7E11">
        <w:t xml:space="preserve"> </w:t>
      </w:r>
    </w:p>
    <w:p w14:paraId="295DB89D" w14:textId="77777777" w:rsidR="006B1A2E" w:rsidRDefault="00F06055" w:rsidP="006B1A2E">
      <w:pPr>
        <w:rPr>
          <w:sz w:val="24"/>
          <w:szCs w:val="24"/>
        </w:rPr>
      </w:pPr>
      <w:r>
        <w:rPr>
          <w:sz w:val="24"/>
          <w:szCs w:val="24"/>
        </w:rPr>
        <w:t xml:space="preserve">ERCOT will update and communicate maintenance and release expectations via the stakeholder process.  </w:t>
      </w:r>
      <w:r w:rsidR="006B1A2E">
        <w:rPr>
          <w:sz w:val="24"/>
          <w:szCs w:val="24"/>
        </w:rPr>
        <w:t xml:space="preserve">Exception requests </w:t>
      </w:r>
      <w:proofErr w:type="gramStart"/>
      <w:r w:rsidR="006B1A2E">
        <w:rPr>
          <w:sz w:val="24"/>
          <w:szCs w:val="24"/>
        </w:rPr>
        <w:t>to</w:t>
      </w:r>
      <w:proofErr w:type="gramEnd"/>
      <w:r w:rsidR="006B1A2E">
        <w:rPr>
          <w:sz w:val="24"/>
          <w:szCs w:val="24"/>
        </w:rPr>
        <w:t xml:space="preserve"> the maintenance and release windows included in th</w:t>
      </w:r>
      <w:r>
        <w:rPr>
          <w:sz w:val="24"/>
          <w:szCs w:val="24"/>
        </w:rPr>
        <w:t>is</w:t>
      </w:r>
      <w:r w:rsidR="006B1A2E">
        <w:rPr>
          <w:sz w:val="24"/>
          <w:szCs w:val="24"/>
        </w:rPr>
        <w:t xml:space="preserve"> SLA will </w:t>
      </w:r>
      <w:r>
        <w:rPr>
          <w:sz w:val="24"/>
          <w:szCs w:val="24"/>
        </w:rPr>
        <w:t xml:space="preserve">first </w:t>
      </w:r>
      <w:r w:rsidR="006B1A2E">
        <w:rPr>
          <w:sz w:val="24"/>
          <w:szCs w:val="24"/>
        </w:rPr>
        <w:t xml:space="preserve">be addressed at </w:t>
      </w:r>
      <w:r w:rsidR="00730E53">
        <w:rPr>
          <w:sz w:val="24"/>
          <w:szCs w:val="24"/>
        </w:rPr>
        <w:t>the Texas Data Transport and MarkeTrak Systems (</w:t>
      </w:r>
      <w:r w:rsidR="00127C62">
        <w:rPr>
          <w:sz w:val="24"/>
          <w:szCs w:val="24"/>
        </w:rPr>
        <w:t>TDTMS</w:t>
      </w:r>
      <w:r w:rsidR="00730E53">
        <w:rPr>
          <w:sz w:val="24"/>
          <w:szCs w:val="24"/>
        </w:rPr>
        <w:t>) Working Group</w:t>
      </w:r>
      <w:r w:rsidR="006B1A2E">
        <w:rPr>
          <w:sz w:val="24"/>
          <w:szCs w:val="24"/>
        </w:rPr>
        <w:t xml:space="preserve">.  </w:t>
      </w:r>
      <w:r w:rsidR="00127C62">
        <w:rPr>
          <w:sz w:val="24"/>
          <w:szCs w:val="24"/>
        </w:rPr>
        <w:t>TDTMS</w:t>
      </w:r>
      <w:r w:rsidR="006B1A2E">
        <w:rPr>
          <w:sz w:val="24"/>
          <w:szCs w:val="24"/>
        </w:rPr>
        <w:t xml:space="preserve"> will be responsible for providing a recommendation to RMS</w:t>
      </w:r>
      <w:r w:rsidR="00FF30D0">
        <w:rPr>
          <w:sz w:val="24"/>
          <w:szCs w:val="24"/>
        </w:rPr>
        <w:t xml:space="preserve"> based upon the consensus of the working group</w:t>
      </w:r>
      <w:r w:rsidR="006B1A2E">
        <w:rPr>
          <w:sz w:val="24"/>
          <w:szCs w:val="24"/>
        </w:rPr>
        <w:t>.  RMS has the responsibility for approving or disapproving the exception request.</w:t>
      </w:r>
    </w:p>
    <w:p w14:paraId="0B802685" w14:textId="77777777" w:rsidR="006B1A2E" w:rsidRDefault="006B1A2E" w:rsidP="006B1A2E">
      <w:pPr>
        <w:rPr>
          <w:sz w:val="24"/>
          <w:szCs w:val="24"/>
        </w:rPr>
      </w:pPr>
    </w:p>
    <w:p w14:paraId="4E527ABB" w14:textId="77777777" w:rsidR="00062087" w:rsidRDefault="00F51C72" w:rsidP="00BB5A4C">
      <w:pPr>
        <w:rPr>
          <w:sz w:val="24"/>
          <w:szCs w:val="24"/>
        </w:rPr>
      </w:pPr>
      <w:r>
        <w:rPr>
          <w:sz w:val="24"/>
          <w:szCs w:val="24"/>
        </w:rPr>
        <w:t>Changes</w:t>
      </w:r>
      <w:r w:rsidR="00790A60">
        <w:rPr>
          <w:sz w:val="24"/>
          <w:szCs w:val="24"/>
        </w:rPr>
        <w:t xml:space="preserve"> or </w:t>
      </w:r>
      <w:proofErr w:type="gramStart"/>
      <w:r w:rsidR="00790A60">
        <w:rPr>
          <w:sz w:val="24"/>
          <w:szCs w:val="24"/>
        </w:rPr>
        <w:t>postponement</w:t>
      </w:r>
      <w:proofErr w:type="gramEnd"/>
      <w:r w:rsidR="00790A60">
        <w:rPr>
          <w:sz w:val="24"/>
          <w:szCs w:val="24"/>
        </w:rPr>
        <w:t xml:space="preserve"> to </w:t>
      </w:r>
      <w:r>
        <w:rPr>
          <w:sz w:val="24"/>
          <w:szCs w:val="24"/>
        </w:rPr>
        <w:t xml:space="preserve">release </w:t>
      </w:r>
      <w:r w:rsidR="00790A60">
        <w:rPr>
          <w:sz w:val="24"/>
          <w:szCs w:val="24"/>
        </w:rPr>
        <w:t>dates</w:t>
      </w:r>
      <w:r>
        <w:rPr>
          <w:sz w:val="24"/>
          <w:szCs w:val="24"/>
        </w:rPr>
        <w:t xml:space="preserve"> require </w:t>
      </w:r>
      <w:r w:rsidR="00F06055">
        <w:rPr>
          <w:sz w:val="24"/>
          <w:szCs w:val="24"/>
        </w:rPr>
        <w:t xml:space="preserve">a </w:t>
      </w:r>
      <w:proofErr w:type="gramStart"/>
      <w:r w:rsidR="00062087">
        <w:rPr>
          <w:sz w:val="24"/>
          <w:szCs w:val="24"/>
        </w:rPr>
        <w:t>1</w:t>
      </w:r>
      <w:r w:rsidR="00790A60">
        <w:rPr>
          <w:sz w:val="24"/>
          <w:szCs w:val="24"/>
        </w:rPr>
        <w:t>5</w:t>
      </w:r>
      <w:r>
        <w:rPr>
          <w:sz w:val="24"/>
          <w:szCs w:val="24"/>
        </w:rPr>
        <w:t xml:space="preserve"> day</w:t>
      </w:r>
      <w:proofErr w:type="gramEnd"/>
      <w:r>
        <w:rPr>
          <w:sz w:val="24"/>
          <w:szCs w:val="24"/>
        </w:rPr>
        <w:t xml:space="preserve"> notice</w:t>
      </w:r>
      <w:r w:rsidR="00790A60">
        <w:rPr>
          <w:sz w:val="24"/>
          <w:szCs w:val="24"/>
        </w:rPr>
        <w:t xml:space="preserve">.  Cancellation </w:t>
      </w:r>
      <w:r w:rsidR="006B1A2E">
        <w:rPr>
          <w:sz w:val="24"/>
          <w:szCs w:val="24"/>
        </w:rPr>
        <w:t xml:space="preserve">of release dates </w:t>
      </w:r>
      <w:r w:rsidR="00790A60">
        <w:rPr>
          <w:sz w:val="24"/>
          <w:szCs w:val="24"/>
        </w:rPr>
        <w:t xml:space="preserve">requires a </w:t>
      </w:r>
      <w:proofErr w:type="gramStart"/>
      <w:r w:rsidR="006B1A2E">
        <w:rPr>
          <w:sz w:val="24"/>
          <w:szCs w:val="24"/>
        </w:rPr>
        <w:t>minimum</w:t>
      </w:r>
      <w:proofErr w:type="gramEnd"/>
      <w:r w:rsidR="006B1A2E">
        <w:rPr>
          <w:sz w:val="24"/>
          <w:szCs w:val="24"/>
        </w:rPr>
        <w:t xml:space="preserve"> </w:t>
      </w:r>
      <w:proofErr w:type="gramStart"/>
      <w:r w:rsidR="00790A60">
        <w:rPr>
          <w:sz w:val="24"/>
          <w:szCs w:val="24"/>
        </w:rPr>
        <w:t>10 day</w:t>
      </w:r>
      <w:proofErr w:type="gramEnd"/>
      <w:r w:rsidR="00790A60">
        <w:rPr>
          <w:sz w:val="24"/>
          <w:szCs w:val="24"/>
        </w:rPr>
        <w:t xml:space="preserve"> notice.  </w:t>
      </w:r>
    </w:p>
    <w:p w14:paraId="4D3B3D89" w14:textId="77777777" w:rsidR="00062087" w:rsidRDefault="00062087" w:rsidP="00062087">
      <w:pPr>
        <w:rPr>
          <w:sz w:val="24"/>
          <w:szCs w:val="24"/>
        </w:rPr>
      </w:pPr>
      <w:r>
        <w:rPr>
          <w:sz w:val="24"/>
          <w:szCs w:val="24"/>
        </w:rPr>
        <w:t xml:space="preserve">If the timeframe between a </w:t>
      </w:r>
      <w:r w:rsidR="00127C62">
        <w:rPr>
          <w:sz w:val="24"/>
          <w:szCs w:val="24"/>
        </w:rPr>
        <w:t>TDTMS</w:t>
      </w:r>
      <w:r>
        <w:rPr>
          <w:sz w:val="24"/>
          <w:szCs w:val="24"/>
        </w:rPr>
        <w:t xml:space="preserve"> meeting where an exception is requested and the subsequent RMS meeting is greater than the required 15 days, an e-mail vote will be requested of RMS to address the exception request.</w:t>
      </w:r>
    </w:p>
    <w:p w14:paraId="74B4964B" w14:textId="77777777" w:rsidR="00062087" w:rsidRDefault="00062087" w:rsidP="00BB5A4C">
      <w:pPr>
        <w:rPr>
          <w:sz w:val="24"/>
          <w:szCs w:val="24"/>
        </w:rPr>
      </w:pPr>
    </w:p>
    <w:p w14:paraId="4EF6C02B" w14:textId="266C3FAB" w:rsidR="001A760B" w:rsidRDefault="001A760B" w:rsidP="00BB5A4C">
      <w:pPr>
        <w:rPr>
          <w:sz w:val="24"/>
          <w:szCs w:val="24"/>
        </w:rPr>
      </w:pPr>
      <w:r>
        <w:rPr>
          <w:sz w:val="24"/>
          <w:szCs w:val="24"/>
        </w:rPr>
        <w:t xml:space="preserve">As part of on-cycle releases and system changes, ERCOT may schedule changes during </w:t>
      </w:r>
      <w:r w:rsidRPr="00F10404">
        <w:rPr>
          <w:sz w:val="24"/>
          <w:szCs w:val="24"/>
        </w:rPr>
        <w:t>business hours that have limited impact on production systems</w:t>
      </w:r>
      <w:r w:rsidR="00AC28BE" w:rsidRPr="00F10404">
        <w:rPr>
          <w:sz w:val="24"/>
          <w:szCs w:val="24"/>
        </w:rPr>
        <w:t xml:space="preserve"> (i</w:t>
      </w:r>
      <w:r w:rsidR="00062087">
        <w:rPr>
          <w:sz w:val="24"/>
          <w:szCs w:val="24"/>
        </w:rPr>
        <w:t>.</w:t>
      </w:r>
      <w:r w:rsidR="00AC28BE" w:rsidRPr="00F10404">
        <w:rPr>
          <w:sz w:val="24"/>
          <w:szCs w:val="24"/>
        </w:rPr>
        <w:t>e</w:t>
      </w:r>
      <w:r w:rsidR="00062087">
        <w:rPr>
          <w:sz w:val="24"/>
          <w:szCs w:val="24"/>
        </w:rPr>
        <w:t>.</w:t>
      </w:r>
      <w:r w:rsidR="00AC28BE" w:rsidRPr="00F10404">
        <w:rPr>
          <w:sz w:val="24"/>
          <w:szCs w:val="24"/>
        </w:rPr>
        <w:t xml:space="preserve"> security patch or minor configuration change)</w:t>
      </w:r>
      <w:r w:rsidRPr="00F10404">
        <w:rPr>
          <w:sz w:val="24"/>
          <w:szCs w:val="24"/>
        </w:rPr>
        <w:t>.  These changes will be communicated via Market Notice</w:t>
      </w:r>
      <w:r w:rsidR="00AC28BE" w:rsidRPr="00F10404">
        <w:rPr>
          <w:sz w:val="24"/>
          <w:szCs w:val="24"/>
        </w:rPr>
        <w:t xml:space="preserve"> in a “Notes” section</w:t>
      </w:r>
      <w:r w:rsidRPr="00F10404">
        <w:rPr>
          <w:sz w:val="24"/>
          <w:szCs w:val="24"/>
        </w:rPr>
        <w:t>.</w:t>
      </w:r>
    </w:p>
    <w:p w14:paraId="21D340B7" w14:textId="0D6DE383" w:rsidR="00194D3A" w:rsidRDefault="00194D3A" w:rsidP="00BB5A4C">
      <w:pPr>
        <w:rPr>
          <w:sz w:val="24"/>
          <w:szCs w:val="24"/>
        </w:rPr>
      </w:pPr>
    </w:p>
    <w:p w14:paraId="7709E613" w14:textId="77777777" w:rsidR="00194D3A" w:rsidRDefault="00194D3A" w:rsidP="00194D3A">
      <w:r>
        <w:t>Retail Market Test Environment (RMTE)</w:t>
      </w:r>
    </w:p>
    <w:p w14:paraId="4BBDC180" w14:textId="6352F013" w:rsidR="00194D3A" w:rsidRDefault="00194D3A" w:rsidP="00BB5A4C">
      <w:pPr>
        <w:rPr>
          <w:sz w:val="24"/>
          <w:szCs w:val="24"/>
        </w:rPr>
      </w:pPr>
      <w:r>
        <w:rPr>
          <w:rStyle w:val="ui-provider"/>
        </w:rPr>
        <w:t xml:space="preserve">RMTE does not have an official SLA, but the expectation and objectives for </w:t>
      </w:r>
      <w:proofErr w:type="gramStart"/>
      <w:r>
        <w:rPr>
          <w:rStyle w:val="ui-provider"/>
        </w:rPr>
        <w:t>environment</w:t>
      </w:r>
      <w:proofErr w:type="gramEnd"/>
      <w:r>
        <w:rPr>
          <w:rStyle w:val="ui-provider"/>
        </w:rPr>
        <w:t xml:space="preserve"> support will be Monday-Thursday </w:t>
      </w:r>
      <w:r w:rsidR="00F21209">
        <w:rPr>
          <w:rStyle w:val="ui-provider"/>
        </w:rPr>
        <w:t>9</w:t>
      </w:r>
      <w:r>
        <w:rPr>
          <w:rStyle w:val="ui-provider"/>
        </w:rPr>
        <w:t>AM-</w:t>
      </w:r>
      <w:r w:rsidR="00F21209">
        <w:rPr>
          <w:rStyle w:val="ui-provider"/>
        </w:rPr>
        <w:t>4</w:t>
      </w:r>
      <w:r>
        <w:rPr>
          <w:rStyle w:val="ui-provider"/>
        </w:rPr>
        <w:t xml:space="preserve">:00PM and </w:t>
      </w:r>
      <w:r w:rsidR="00F21209">
        <w:rPr>
          <w:rStyle w:val="ui-provider"/>
        </w:rPr>
        <w:t>9</w:t>
      </w:r>
      <w:r>
        <w:rPr>
          <w:rStyle w:val="ui-provider"/>
        </w:rPr>
        <w:t>:00AM-1:00PM on Friday.</w:t>
      </w:r>
    </w:p>
    <w:p w14:paraId="6B371473" w14:textId="77777777" w:rsidR="001A760B" w:rsidRDefault="001A760B" w:rsidP="00BB5A4C">
      <w:pPr>
        <w:rPr>
          <w:b/>
          <w:i/>
          <w:sz w:val="24"/>
          <w:szCs w:val="24"/>
        </w:rPr>
      </w:pPr>
    </w:p>
    <w:p w14:paraId="3B187005" w14:textId="1D903AFC" w:rsidR="001A760B" w:rsidRDefault="001A760B" w:rsidP="00BB5A4C">
      <w:pPr>
        <w:rPr>
          <w:sz w:val="24"/>
          <w:szCs w:val="24"/>
        </w:rPr>
      </w:pPr>
      <w:r>
        <w:rPr>
          <w:sz w:val="24"/>
          <w:szCs w:val="24"/>
        </w:rPr>
        <w:t xml:space="preserve">Note:   Should you have any specific questions, please contact your ERCOT Account Manager or the ERCOT </w:t>
      </w:r>
      <w:del w:id="307" w:author="Hanna, Mick" w:date="2025-10-23T13:29:00Z" w16du:dateUtc="2025-10-23T18:29:00Z">
        <w:r w:rsidDel="00AF4358">
          <w:rPr>
            <w:sz w:val="24"/>
            <w:szCs w:val="24"/>
          </w:rPr>
          <w:delText xml:space="preserve">HelpDesk </w:delText>
        </w:r>
      </w:del>
      <w:ins w:id="308" w:author="Hanna, Mick" w:date="2025-10-23T13:29:00Z" w16du:dateUtc="2025-10-23T18:29:00Z">
        <w:r w:rsidR="00AF4358">
          <w:rPr>
            <w:sz w:val="24"/>
            <w:szCs w:val="24"/>
          </w:rPr>
          <w:t xml:space="preserve">Service Desk </w:t>
        </w:r>
      </w:ins>
      <w:r>
        <w:rPr>
          <w:sz w:val="24"/>
          <w:szCs w:val="24"/>
        </w:rPr>
        <w:t>for clarifications at (512) 248-6800 or</w:t>
      </w:r>
      <w:del w:id="309" w:author="Hanna, Mick" w:date="2025-10-23T13:29:00Z" w16du:dateUtc="2025-10-23T18:29:00Z">
        <w:r w:rsidDel="00AF4358">
          <w:rPr>
            <w:sz w:val="24"/>
            <w:szCs w:val="24"/>
          </w:rPr>
          <w:delText xml:space="preserve"> </w:delText>
        </w:r>
        <w:r w:rsidDel="00AF4358">
          <w:fldChar w:fldCharType="begin"/>
        </w:r>
        <w:r w:rsidDel="00AF4358">
          <w:delInstrText>HYPERLINK "mailto:hdesk@ercot.com"</w:delInstrText>
        </w:r>
        <w:r w:rsidDel="00AF4358">
          <w:fldChar w:fldCharType="separate"/>
        </w:r>
        <w:r w:rsidRPr="001404F2" w:rsidDel="00AF4358">
          <w:rPr>
            <w:rStyle w:val="Hyperlink"/>
            <w:sz w:val="24"/>
            <w:szCs w:val="24"/>
          </w:rPr>
          <w:delText>hdesk@ercot.com</w:delText>
        </w:r>
        <w:r w:rsidDel="00AF4358">
          <w:fldChar w:fldCharType="end"/>
        </w:r>
      </w:del>
      <w:ins w:id="310" w:author="Hanna, Mick" w:date="2025-10-23T13:29:00Z" w16du:dateUtc="2025-10-23T18:29:00Z">
        <w:r w:rsidR="00AF4358">
          <w:t xml:space="preserve"> servicedesk@ercot.com</w:t>
        </w:r>
      </w:ins>
      <w:r>
        <w:rPr>
          <w:sz w:val="24"/>
          <w:szCs w:val="24"/>
        </w:rPr>
        <w:t xml:space="preserve">.  A ticket will be generated by </w:t>
      </w:r>
      <w:proofErr w:type="gramStart"/>
      <w:r>
        <w:rPr>
          <w:sz w:val="24"/>
          <w:szCs w:val="24"/>
        </w:rPr>
        <w:t>ERCOT</w:t>
      </w:r>
      <w:proofErr w:type="gramEnd"/>
      <w:r>
        <w:rPr>
          <w:sz w:val="24"/>
          <w:szCs w:val="24"/>
        </w:rPr>
        <w:t xml:space="preserve"> and the issue will be tracked to completion.</w:t>
      </w:r>
    </w:p>
    <w:p w14:paraId="338E4D8E" w14:textId="77777777" w:rsidR="001A760B" w:rsidRDefault="001A760B" w:rsidP="00C02212">
      <w:pPr>
        <w:outlineLvl w:val="0"/>
        <w:rPr>
          <w:sz w:val="24"/>
          <w:szCs w:val="24"/>
        </w:rPr>
      </w:pPr>
    </w:p>
    <w:p w14:paraId="7541FCFA" w14:textId="77777777" w:rsidR="001A760B" w:rsidRPr="00745451" w:rsidRDefault="001A760B" w:rsidP="00E56C19">
      <w:pPr>
        <w:rPr>
          <w:b/>
          <w:i/>
          <w:sz w:val="24"/>
          <w:szCs w:val="24"/>
        </w:rPr>
      </w:pPr>
      <w:r w:rsidRPr="00745451">
        <w:rPr>
          <w:b/>
          <w:i/>
          <w:sz w:val="24"/>
          <w:szCs w:val="24"/>
        </w:rPr>
        <w:t>Availability Breakdown:</w:t>
      </w:r>
    </w:p>
    <w:p w14:paraId="7F92EC17" w14:textId="77777777" w:rsidR="001A760B" w:rsidRDefault="001A760B" w:rsidP="00E56C19">
      <w:pPr>
        <w:rPr>
          <w:sz w:val="24"/>
          <w:szCs w:val="24"/>
        </w:rPr>
      </w:pPr>
      <w:r>
        <w:rPr>
          <w:sz w:val="24"/>
          <w:szCs w:val="24"/>
        </w:rPr>
        <w:t xml:space="preserve">Service availability will be measured as a percentage of minutes that the service is available compared to the total number of minutes, excluding planned maintenance outage window time. </w:t>
      </w:r>
    </w:p>
    <w:p w14:paraId="42783680" w14:textId="77777777" w:rsidR="001A760B" w:rsidRDefault="001A760B" w:rsidP="00E56C19">
      <w:pPr>
        <w:rPr>
          <w:sz w:val="24"/>
          <w:szCs w:val="24"/>
        </w:rPr>
      </w:pPr>
    </w:p>
    <w:p w14:paraId="18CFA7FD" w14:textId="77777777" w:rsidR="001A760B" w:rsidRDefault="001A760B" w:rsidP="00E56C19">
      <w:pPr>
        <w:rPr>
          <w:sz w:val="24"/>
          <w:szCs w:val="24"/>
        </w:rPr>
      </w:pPr>
      <w:r>
        <w:rPr>
          <w:sz w:val="24"/>
          <w:szCs w:val="24"/>
        </w:rPr>
        <w:t xml:space="preserve">ERCOT will </w:t>
      </w:r>
      <w:proofErr w:type="gramStart"/>
      <w:r>
        <w:rPr>
          <w:sz w:val="24"/>
          <w:szCs w:val="24"/>
        </w:rPr>
        <w:t>report</w:t>
      </w:r>
      <w:proofErr w:type="gramEnd"/>
      <w:r>
        <w:rPr>
          <w:sz w:val="24"/>
          <w:szCs w:val="24"/>
        </w:rPr>
        <w:t xml:space="preserve"> SLA availability metrics for both core hours (99.9%) and non-core hours (99%). </w:t>
      </w:r>
    </w:p>
    <w:p w14:paraId="716C666E" w14:textId="77777777" w:rsidR="001A760B" w:rsidRDefault="001A760B" w:rsidP="00E56C19">
      <w:pPr>
        <w:rPr>
          <w:sz w:val="24"/>
          <w:szCs w:val="24"/>
        </w:rPr>
      </w:pPr>
    </w:p>
    <w:p w14:paraId="66A27BC6" w14:textId="77777777" w:rsidR="001A760B" w:rsidRDefault="001A760B" w:rsidP="00527B6F">
      <w:pPr>
        <w:rPr>
          <w:b/>
          <w:sz w:val="24"/>
          <w:szCs w:val="24"/>
        </w:rPr>
      </w:pPr>
      <w:r>
        <w:rPr>
          <w:b/>
          <w:sz w:val="24"/>
          <w:szCs w:val="24"/>
        </w:rPr>
        <w:t>Core</w:t>
      </w:r>
      <w:r w:rsidRPr="00066FA2">
        <w:rPr>
          <w:b/>
          <w:sz w:val="24"/>
          <w:szCs w:val="24"/>
        </w:rPr>
        <w:t xml:space="preserve"> Hours:</w:t>
      </w:r>
      <w:r>
        <w:rPr>
          <w:sz w:val="24"/>
          <w:szCs w:val="24"/>
        </w:rPr>
        <w:t xml:space="preserve"> Gross minutes per year at 99.9% =</w:t>
      </w:r>
      <w:r w:rsidRPr="00745451">
        <w:rPr>
          <w:b/>
          <w:sz w:val="24"/>
          <w:szCs w:val="24"/>
        </w:rPr>
        <w:t xml:space="preserve"> </w:t>
      </w:r>
      <w:r>
        <w:rPr>
          <w:b/>
          <w:sz w:val="24"/>
          <w:szCs w:val="24"/>
        </w:rPr>
        <w:t xml:space="preserve">187,200 </w:t>
      </w:r>
      <w:r w:rsidRPr="00066FA2">
        <w:rPr>
          <w:sz w:val="22"/>
          <w:szCs w:val="22"/>
        </w:rPr>
        <w:t>(7am-7pm, 5 days/week, 52 weeks/year)</w:t>
      </w:r>
    </w:p>
    <w:p w14:paraId="027357D7" w14:textId="77777777" w:rsidR="001A760B" w:rsidRDefault="001A760B" w:rsidP="00E56C19">
      <w:pPr>
        <w:rPr>
          <w:sz w:val="24"/>
          <w:szCs w:val="24"/>
        </w:rPr>
      </w:pPr>
    </w:p>
    <w:p w14:paraId="1DFD7EB7" w14:textId="77777777" w:rsidR="001A760B" w:rsidRDefault="001A760B" w:rsidP="00E56C19">
      <w:pPr>
        <w:rPr>
          <w:sz w:val="24"/>
          <w:szCs w:val="24"/>
        </w:rPr>
      </w:pPr>
      <w:r w:rsidRPr="00745451">
        <w:rPr>
          <w:b/>
          <w:sz w:val="24"/>
          <w:szCs w:val="24"/>
        </w:rPr>
        <w:t>99.</w:t>
      </w:r>
      <w:r>
        <w:rPr>
          <w:b/>
          <w:sz w:val="24"/>
          <w:szCs w:val="24"/>
        </w:rPr>
        <w:t>9</w:t>
      </w:r>
      <w:r w:rsidRPr="00745451">
        <w:rPr>
          <w:b/>
          <w:sz w:val="24"/>
          <w:szCs w:val="24"/>
        </w:rPr>
        <w:t>%</w:t>
      </w:r>
      <w:r>
        <w:rPr>
          <w:sz w:val="24"/>
          <w:szCs w:val="24"/>
        </w:rPr>
        <w:t xml:space="preserve"> availability = </w:t>
      </w:r>
      <w:r>
        <w:rPr>
          <w:b/>
          <w:sz w:val="24"/>
          <w:szCs w:val="24"/>
        </w:rPr>
        <w:t>187.2</w:t>
      </w:r>
      <w:r>
        <w:rPr>
          <w:sz w:val="24"/>
          <w:szCs w:val="24"/>
        </w:rPr>
        <w:t xml:space="preserve"> unplanned outage minutes per year, or </w:t>
      </w:r>
      <w:r>
        <w:rPr>
          <w:b/>
          <w:sz w:val="24"/>
          <w:szCs w:val="24"/>
        </w:rPr>
        <w:t>3.12</w:t>
      </w:r>
      <w:r w:rsidRPr="00745451">
        <w:rPr>
          <w:b/>
          <w:sz w:val="24"/>
          <w:szCs w:val="24"/>
        </w:rPr>
        <w:t xml:space="preserve"> hours</w:t>
      </w:r>
      <w:r>
        <w:rPr>
          <w:b/>
          <w:sz w:val="24"/>
          <w:szCs w:val="24"/>
        </w:rPr>
        <w:t xml:space="preserve"> </w:t>
      </w:r>
    </w:p>
    <w:p w14:paraId="20F30162" w14:textId="77777777" w:rsidR="001A760B" w:rsidRDefault="001A760B" w:rsidP="00E56C19">
      <w:pPr>
        <w:rPr>
          <w:sz w:val="24"/>
          <w:szCs w:val="24"/>
        </w:rPr>
      </w:pPr>
    </w:p>
    <w:p w14:paraId="2588E159" w14:textId="77777777" w:rsidR="001A760B" w:rsidRDefault="001A760B" w:rsidP="00E56C19">
      <w:pPr>
        <w:rPr>
          <w:b/>
          <w:sz w:val="24"/>
          <w:szCs w:val="24"/>
        </w:rPr>
      </w:pPr>
      <w:r>
        <w:rPr>
          <w:b/>
          <w:sz w:val="24"/>
          <w:szCs w:val="24"/>
        </w:rPr>
        <w:t>Non-core</w:t>
      </w:r>
      <w:r w:rsidRPr="00066FA2">
        <w:rPr>
          <w:b/>
          <w:sz w:val="24"/>
          <w:szCs w:val="24"/>
        </w:rPr>
        <w:t xml:space="preserve"> Hours:</w:t>
      </w:r>
      <w:r>
        <w:rPr>
          <w:sz w:val="24"/>
          <w:szCs w:val="24"/>
        </w:rPr>
        <w:t xml:space="preserve"> Gross minutes per year at 99% =</w:t>
      </w:r>
      <w:r w:rsidRPr="00745451">
        <w:rPr>
          <w:b/>
          <w:sz w:val="24"/>
          <w:szCs w:val="24"/>
        </w:rPr>
        <w:t xml:space="preserve"> </w:t>
      </w:r>
      <w:r>
        <w:rPr>
          <w:b/>
          <w:sz w:val="24"/>
          <w:szCs w:val="24"/>
        </w:rPr>
        <w:t>338,400</w:t>
      </w:r>
    </w:p>
    <w:p w14:paraId="0F39D785" w14:textId="77777777" w:rsidR="001A760B" w:rsidRDefault="001A760B" w:rsidP="00E56C19">
      <w:pPr>
        <w:pStyle w:val="ListParagraph"/>
        <w:numPr>
          <w:ilvl w:val="0"/>
          <w:numId w:val="9"/>
        </w:numPr>
        <w:rPr>
          <w:b/>
          <w:sz w:val="24"/>
          <w:szCs w:val="24"/>
        </w:rPr>
      </w:pPr>
      <w:r w:rsidRPr="00FB530B">
        <w:rPr>
          <w:sz w:val="24"/>
          <w:szCs w:val="24"/>
        </w:rPr>
        <w:lastRenderedPageBreak/>
        <w:t xml:space="preserve">Reserved maintenance outage minutes per year </w:t>
      </w:r>
      <w:proofErr w:type="gramStart"/>
      <w:r w:rsidRPr="00FB530B">
        <w:rPr>
          <w:sz w:val="24"/>
          <w:szCs w:val="24"/>
        </w:rPr>
        <w:t xml:space="preserve">= </w:t>
      </w:r>
      <w:r>
        <w:rPr>
          <w:b/>
          <w:sz w:val="24"/>
          <w:szCs w:val="24"/>
        </w:rPr>
        <w:t xml:space="preserve"> 39,240</w:t>
      </w:r>
      <w:proofErr w:type="gramEnd"/>
    </w:p>
    <w:p w14:paraId="390DC808" w14:textId="77777777" w:rsidR="001A760B" w:rsidRPr="00FB530B" w:rsidRDefault="001A760B" w:rsidP="00E56C19">
      <w:pPr>
        <w:pStyle w:val="ListParagraph"/>
        <w:numPr>
          <w:ilvl w:val="0"/>
          <w:numId w:val="9"/>
        </w:numPr>
        <w:rPr>
          <w:b/>
          <w:sz w:val="24"/>
          <w:szCs w:val="24"/>
        </w:rPr>
      </w:pPr>
      <w:r w:rsidRPr="00FB530B">
        <w:rPr>
          <w:sz w:val="24"/>
          <w:szCs w:val="24"/>
        </w:rPr>
        <w:t xml:space="preserve">338,400 – </w:t>
      </w:r>
      <w:r>
        <w:rPr>
          <w:sz w:val="24"/>
          <w:szCs w:val="24"/>
        </w:rPr>
        <w:t>39,240</w:t>
      </w:r>
      <w:proofErr w:type="gramStart"/>
      <w:r w:rsidRPr="00FB530B">
        <w:rPr>
          <w:sz w:val="24"/>
          <w:szCs w:val="24"/>
        </w:rPr>
        <w:t xml:space="preserve">= </w:t>
      </w:r>
      <w:r>
        <w:rPr>
          <w:b/>
          <w:sz w:val="24"/>
          <w:szCs w:val="24"/>
        </w:rPr>
        <w:t xml:space="preserve"> 299,160</w:t>
      </w:r>
      <w:proofErr w:type="gramEnd"/>
      <w:r w:rsidRPr="00FB530B">
        <w:rPr>
          <w:sz w:val="24"/>
          <w:szCs w:val="24"/>
        </w:rPr>
        <w:t xml:space="preserve"> net availability minutes per year</w:t>
      </w:r>
    </w:p>
    <w:p w14:paraId="60BFB604" w14:textId="77777777" w:rsidR="001A760B" w:rsidRDefault="001A760B" w:rsidP="00E56C19">
      <w:pPr>
        <w:rPr>
          <w:sz w:val="24"/>
          <w:szCs w:val="24"/>
        </w:rPr>
      </w:pPr>
    </w:p>
    <w:p w14:paraId="35B6B2DC" w14:textId="77777777" w:rsidR="001A760B" w:rsidRDefault="001A760B" w:rsidP="00E56C19">
      <w:pPr>
        <w:rPr>
          <w:b/>
          <w:sz w:val="24"/>
          <w:szCs w:val="24"/>
        </w:rPr>
      </w:pPr>
      <w:r w:rsidRPr="00745451">
        <w:rPr>
          <w:b/>
          <w:sz w:val="24"/>
          <w:szCs w:val="24"/>
        </w:rPr>
        <w:t>99%</w:t>
      </w:r>
      <w:r>
        <w:rPr>
          <w:sz w:val="24"/>
          <w:szCs w:val="24"/>
        </w:rPr>
        <w:t xml:space="preserve"> availability = </w:t>
      </w:r>
      <w:r>
        <w:rPr>
          <w:b/>
          <w:sz w:val="24"/>
          <w:szCs w:val="24"/>
        </w:rPr>
        <w:t>2,992</w:t>
      </w:r>
      <w:r>
        <w:rPr>
          <w:sz w:val="24"/>
          <w:szCs w:val="24"/>
        </w:rPr>
        <w:t xml:space="preserve"> unplanned outage minutes per year, or</w:t>
      </w:r>
      <w:r>
        <w:rPr>
          <w:b/>
          <w:sz w:val="24"/>
          <w:szCs w:val="24"/>
        </w:rPr>
        <w:t xml:space="preserve"> 49.86</w:t>
      </w:r>
      <w:r w:rsidRPr="00745451">
        <w:rPr>
          <w:b/>
          <w:sz w:val="24"/>
          <w:szCs w:val="24"/>
        </w:rPr>
        <w:t xml:space="preserve"> hours</w:t>
      </w:r>
      <w:r>
        <w:rPr>
          <w:b/>
          <w:sz w:val="24"/>
          <w:szCs w:val="24"/>
        </w:rPr>
        <w:t xml:space="preserve"> </w:t>
      </w:r>
    </w:p>
    <w:p w14:paraId="3CF881FB" w14:textId="346E1225" w:rsidR="001A760B" w:rsidRDefault="001A760B" w:rsidP="00FB0534">
      <w:pPr>
        <w:outlineLvl w:val="0"/>
        <w:rPr>
          <w:i/>
          <w:sz w:val="36"/>
          <w:szCs w:val="36"/>
        </w:rPr>
      </w:pPr>
      <w:bookmarkStart w:id="311" w:name="_Toc165705257"/>
    </w:p>
    <w:p w14:paraId="249F4EC8" w14:textId="0BF6AEC1" w:rsidR="001A760B" w:rsidRDefault="001A760B" w:rsidP="00FB0534">
      <w:pPr>
        <w:outlineLvl w:val="0"/>
        <w:rPr>
          <w:i/>
          <w:sz w:val="36"/>
          <w:szCs w:val="36"/>
        </w:rPr>
      </w:pPr>
      <w:r>
        <w:rPr>
          <w:i/>
          <w:sz w:val="36"/>
          <w:szCs w:val="36"/>
        </w:rPr>
        <w:t>2.1.3 Market Notification and Reporting</w:t>
      </w:r>
      <w:bookmarkEnd w:id="311"/>
    </w:p>
    <w:p w14:paraId="0E9E04E8" w14:textId="77777777" w:rsidR="001A760B" w:rsidRDefault="001A760B" w:rsidP="00FB0534">
      <w:pPr>
        <w:outlineLvl w:val="0"/>
        <w:rPr>
          <w:sz w:val="24"/>
          <w:szCs w:val="24"/>
        </w:rPr>
      </w:pPr>
      <w:bookmarkStart w:id="312" w:name="_Toc165705258"/>
      <w:r>
        <w:rPr>
          <w:sz w:val="24"/>
          <w:szCs w:val="24"/>
        </w:rPr>
        <w:t xml:space="preserve">ERCOT will measure and report monthly retail transaction processing service availability and track annual service availability for each calendar year.  These results will be reported monthly through the ERCOT governance process that includes the Texas Data Transport </w:t>
      </w:r>
      <w:r w:rsidR="002F6563">
        <w:rPr>
          <w:sz w:val="24"/>
          <w:szCs w:val="24"/>
        </w:rPr>
        <w:t xml:space="preserve">and MarkeTrak Systems </w:t>
      </w:r>
      <w:r>
        <w:rPr>
          <w:sz w:val="24"/>
          <w:szCs w:val="24"/>
        </w:rPr>
        <w:t>Working Group, the Retail Market Subcommittee, Technical Advisory Committee, and ERCOT Board of Directors.</w:t>
      </w:r>
      <w:bookmarkEnd w:id="312"/>
      <w:r>
        <w:rPr>
          <w:sz w:val="24"/>
          <w:szCs w:val="24"/>
        </w:rPr>
        <w:t xml:space="preserve">  </w:t>
      </w:r>
    </w:p>
    <w:p w14:paraId="5F2EFF3D" w14:textId="77777777" w:rsidR="001A760B" w:rsidRPr="00881506" w:rsidRDefault="001A760B" w:rsidP="00FB0534">
      <w:pPr>
        <w:outlineLvl w:val="0"/>
        <w:rPr>
          <w:sz w:val="24"/>
          <w:szCs w:val="24"/>
        </w:rPr>
      </w:pPr>
    </w:p>
    <w:p w14:paraId="2902A187" w14:textId="75982E5F" w:rsidR="001A760B" w:rsidRPr="0075636C" w:rsidRDefault="001A760B" w:rsidP="00FB0534">
      <w:pPr>
        <w:outlineLvl w:val="0"/>
        <w:rPr>
          <w:sz w:val="24"/>
          <w:szCs w:val="24"/>
        </w:rPr>
      </w:pPr>
      <w:bookmarkStart w:id="313" w:name="_Toc165705260"/>
      <w:r w:rsidRPr="005E14A6">
        <w:rPr>
          <w:sz w:val="24"/>
          <w:szCs w:val="24"/>
        </w:rPr>
        <w:t xml:space="preserve">ERCOT will maintain a log containing retail transaction processing incidents that will be updated monthly and made available on the ERCOT </w:t>
      </w:r>
      <w:ins w:id="314" w:author="Hanna, Mick" w:date="2025-10-23T13:30:00Z" w16du:dateUtc="2025-10-23T18:30:00Z">
        <w:r w:rsidR="00AF4358">
          <w:rPr>
            <w:sz w:val="24"/>
            <w:szCs w:val="24"/>
          </w:rPr>
          <w:t>Marke</w:t>
        </w:r>
      </w:ins>
      <w:ins w:id="315" w:author="Hanna, Mick" w:date="2025-10-23T13:31:00Z" w16du:dateUtc="2025-10-23T18:31:00Z">
        <w:r w:rsidR="00AF4358">
          <w:rPr>
            <w:sz w:val="24"/>
            <w:szCs w:val="24"/>
          </w:rPr>
          <w:t xml:space="preserve">t Notice </w:t>
        </w:r>
      </w:ins>
      <w:ins w:id="316" w:author="Hanna, Mick" w:date="2025-10-23T13:51:00Z" w16du:dateUtc="2025-10-23T18:51:00Z">
        <w:r w:rsidR="00CB4180">
          <w:rPr>
            <w:sz w:val="24"/>
            <w:szCs w:val="24"/>
          </w:rPr>
          <w:t>Archives</w:t>
        </w:r>
      </w:ins>
      <w:del w:id="317" w:author="Hanna, Mick" w:date="2025-10-23T13:31:00Z" w16du:dateUtc="2025-10-23T18:31:00Z">
        <w:r w:rsidRPr="005E14A6" w:rsidDel="00AF4358">
          <w:rPr>
            <w:sz w:val="24"/>
            <w:szCs w:val="24"/>
          </w:rPr>
          <w:delText>Service Level Agreement</w:delText>
        </w:r>
      </w:del>
      <w:r w:rsidRPr="005E14A6">
        <w:rPr>
          <w:sz w:val="24"/>
          <w:szCs w:val="24"/>
        </w:rPr>
        <w:t xml:space="preserve"> website (</w:t>
      </w:r>
      <w:r>
        <w:fldChar w:fldCharType="begin"/>
      </w:r>
      <w:r>
        <w:instrText>HYPERLINK "http://www.ercot.com/services/sla/"</w:instrText>
      </w:r>
      <w:r>
        <w:fldChar w:fldCharType="separate"/>
      </w:r>
      <w:r w:rsidRPr="005E14A6">
        <w:rPr>
          <w:rStyle w:val="Hyperlink"/>
          <w:sz w:val="24"/>
          <w:szCs w:val="24"/>
        </w:rPr>
        <w:t>http://www.ercot.com/services/</w:t>
      </w:r>
      <w:ins w:id="318" w:author="Hanna, Mick" w:date="2025-10-23T13:32:00Z" w16du:dateUtc="2025-10-23T18:32:00Z">
        <w:r w:rsidR="00AF4358" w:rsidRPr="00AF4358">
          <w:rPr>
            <w:rStyle w:val="Hyperlink"/>
            <w:sz w:val="24"/>
            <w:szCs w:val="24"/>
          </w:rPr>
          <w:t>comm/mkt_notices/archives</w:t>
        </w:r>
      </w:ins>
      <w:del w:id="319" w:author="Hanna, Mick" w:date="2025-10-23T13:32:00Z" w16du:dateUtc="2025-10-23T18:32:00Z">
        <w:r w:rsidRPr="005E14A6" w:rsidDel="00AF4358">
          <w:rPr>
            <w:rStyle w:val="Hyperlink"/>
            <w:sz w:val="24"/>
            <w:szCs w:val="24"/>
          </w:rPr>
          <w:delText>sla</w:delText>
        </w:r>
      </w:del>
      <w:r w:rsidRPr="005E14A6">
        <w:rPr>
          <w:rStyle w:val="Hyperlink"/>
          <w:sz w:val="24"/>
          <w:szCs w:val="24"/>
        </w:rPr>
        <w:t>/</w:t>
      </w:r>
      <w:r>
        <w:fldChar w:fldCharType="end"/>
      </w:r>
      <w:r w:rsidRPr="005E14A6">
        <w:rPr>
          <w:sz w:val="24"/>
          <w:szCs w:val="24"/>
        </w:rPr>
        <w:t>).</w:t>
      </w:r>
      <w:r>
        <w:rPr>
          <w:sz w:val="24"/>
          <w:szCs w:val="24"/>
        </w:rPr>
        <w:t xml:space="preserve">  This log will include service availability and detailed information regarding each incident related to retail transaction processing</w:t>
      </w:r>
      <w:bookmarkEnd w:id="313"/>
      <w:r>
        <w:rPr>
          <w:sz w:val="24"/>
          <w:szCs w:val="24"/>
        </w:rPr>
        <w:t>.  ERCOT IT Management will make initial classification of each incident, based on criteria in Appendix A.  Upon review through the stakeholder process, this classification may be changed.</w:t>
      </w:r>
    </w:p>
    <w:p w14:paraId="64FB6DC4" w14:textId="77777777" w:rsidR="001A760B" w:rsidRDefault="001A760B" w:rsidP="00843796">
      <w:pPr>
        <w:outlineLvl w:val="0"/>
        <w:rPr>
          <w:i/>
          <w:sz w:val="40"/>
          <w:szCs w:val="40"/>
        </w:rPr>
      </w:pPr>
      <w:bookmarkStart w:id="320" w:name="_Toc165705261"/>
    </w:p>
    <w:p w14:paraId="1CAEDB1C" w14:textId="77777777" w:rsidR="001A760B" w:rsidRPr="00074042" w:rsidRDefault="001A760B" w:rsidP="00843796">
      <w:pPr>
        <w:outlineLvl w:val="0"/>
        <w:rPr>
          <w:i/>
          <w:sz w:val="40"/>
          <w:szCs w:val="40"/>
        </w:rPr>
      </w:pPr>
      <w:r>
        <w:rPr>
          <w:i/>
          <w:sz w:val="40"/>
          <w:szCs w:val="40"/>
        </w:rPr>
        <w:t xml:space="preserve">2.2 </w:t>
      </w:r>
      <w:r w:rsidRPr="00074042">
        <w:rPr>
          <w:i/>
          <w:sz w:val="40"/>
          <w:szCs w:val="40"/>
        </w:rPr>
        <w:t xml:space="preserve">MarkeTrak </w:t>
      </w:r>
    </w:p>
    <w:p w14:paraId="7B189204" w14:textId="77777777" w:rsidR="001A760B" w:rsidRDefault="001A760B" w:rsidP="00843796">
      <w:pPr>
        <w:outlineLvl w:val="0"/>
        <w:rPr>
          <w:i/>
          <w:sz w:val="36"/>
          <w:szCs w:val="36"/>
        </w:rPr>
      </w:pPr>
    </w:p>
    <w:p w14:paraId="78A6A347" w14:textId="52FC6723" w:rsidR="001A760B" w:rsidRDefault="001A760B" w:rsidP="00843796">
      <w:pPr>
        <w:outlineLvl w:val="0"/>
        <w:rPr>
          <w:i/>
          <w:sz w:val="36"/>
          <w:szCs w:val="36"/>
        </w:rPr>
      </w:pPr>
      <w:r>
        <w:rPr>
          <w:i/>
          <w:sz w:val="36"/>
          <w:szCs w:val="36"/>
        </w:rPr>
        <w:t xml:space="preserve">2.2.1 </w:t>
      </w:r>
      <w:r w:rsidRPr="00355EB6">
        <w:rPr>
          <w:i/>
          <w:sz w:val="36"/>
          <w:szCs w:val="36"/>
        </w:rPr>
        <w:t xml:space="preserve">Service </w:t>
      </w:r>
      <w:r>
        <w:rPr>
          <w:i/>
          <w:sz w:val="36"/>
          <w:szCs w:val="36"/>
        </w:rPr>
        <w:t>Scope</w:t>
      </w:r>
      <w:bookmarkEnd w:id="320"/>
    </w:p>
    <w:p w14:paraId="2BD2D680" w14:textId="77777777" w:rsidR="001A760B" w:rsidRDefault="001A760B" w:rsidP="00E66395">
      <w:pPr>
        <w:outlineLvl w:val="0"/>
        <w:rPr>
          <w:sz w:val="24"/>
          <w:szCs w:val="24"/>
        </w:rPr>
      </w:pPr>
      <w:bookmarkStart w:id="321" w:name="_Toc165705262"/>
      <w:r>
        <w:rPr>
          <w:sz w:val="24"/>
          <w:szCs w:val="24"/>
        </w:rPr>
        <w:t>The MarkeTrak tool is a web-</w:t>
      </w:r>
      <w:r w:rsidRPr="00E66395">
        <w:rPr>
          <w:sz w:val="24"/>
          <w:szCs w:val="24"/>
        </w:rPr>
        <w:t>based application used to track, manage, and store data utilized by ERCOT and Market Participants (MPs). This tool is the supported method to track ERCOT Retail market issue management and data discrepancies in the market.</w:t>
      </w:r>
      <w:bookmarkEnd w:id="321"/>
      <w:r w:rsidRPr="00E66395">
        <w:rPr>
          <w:sz w:val="24"/>
          <w:szCs w:val="24"/>
        </w:rPr>
        <w:t xml:space="preserve">  </w:t>
      </w:r>
    </w:p>
    <w:p w14:paraId="527BC224" w14:textId="77777777" w:rsidR="001A760B" w:rsidRDefault="001A760B" w:rsidP="00E66395">
      <w:pPr>
        <w:outlineLvl w:val="0"/>
        <w:rPr>
          <w:sz w:val="24"/>
          <w:szCs w:val="24"/>
        </w:rPr>
      </w:pPr>
    </w:p>
    <w:p w14:paraId="70D3D084" w14:textId="77777777" w:rsidR="001A760B" w:rsidRDefault="001A760B" w:rsidP="00E66395">
      <w:pPr>
        <w:outlineLvl w:val="0"/>
        <w:rPr>
          <w:sz w:val="24"/>
          <w:szCs w:val="24"/>
        </w:rPr>
      </w:pPr>
      <w:r>
        <w:rPr>
          <w:sz w:val="24"/>
          <w:szCs w:val="24"/>
        </w:rPr>
        <w:t xml:space="preserve">Included in the scope of the MarkeTrak service are the user interfaces that MPs use to create, contribute to, and resolve issues.  These are the API (application programmatic interface) and the GUI (graphical user interface).  </w:t>
      </w:r>
    </w:p>
    <w:p w14:paraId="08F3584F" w14:textId="77777777" w:rsidR="001A760B" w:rsidRDefault="001A760B" w:rsidP="00495906">
      <w:pPr>
        <w:outlineLvl w:val="0"/>
        <w:rPr>
          <w:i/>
          <w:sz w:val="36"/>
          <w:szCs w:val="36"/>
        </w:rPr>
      </w:pPr>
      <w:bookmarkStart w:id="322" w:name="_Toc165705263"/>
    </w:p>
    <w:p w14:paraId="7A8F8804" w14:textId="05E30B98" w:rsidR="001A760B" w:rsidRDefault="001A760B" w:rsidP="00495906">
      <w:pPr>
        <w:outlineLvl w:val="0"/>
        <w:rPr>
          <w:i/>
          <w:sz w:val="36"/>
          <w:szCs w:val="36"/>
        </w:rPr>
      </w:pPr>
      <w:r>
        <w:rPr>
          <w:i/>
          <w:sz w:val="36"/>
          <w:szCs w:val="36"/>
        </w:rPr>
        <w:t>2.2.2 Service Availability</w:t>
      </w:r>
      <w:bookmarkEnd w:id="322"/>
    </w:p>
    <w:p w14:paraId="6F61FFEE" w14:textId="77777777" w:rsidR="00BE1326" w:rsidRDefault="001A760B" w:rsidP="00495906">
      <w:pPr>
        <w:outlineLvl w:val="0"/>
        <w:rPr>
          <w:sz w:val="24"/>
          <w:szCs w:val="24"/>
        </w:rPr>
      </w:pPr>
      <w:bookmarkStart w:id="323" w:name="_Toc165705264"/>
      <w:r>
        <w:rPr>
          <w:sz w:val="24"/>
          <w:szCs w:val="24"/>
        </w:rPr>
        <w:t xml:space="preserve">ERCOT targets MarkeTrak and its user interfaces, both the GUI and API, to be available 99% of the time from 7:00am – 7:00pm </w:t>
      </w:r>
      <w:r w:rsidRPr="005E14A6">
        <w:rPr>
          <w:sz w:val="24"/>
          <w:szCs w:val="24"/>
        </w:rPr>
        <w:t>during business days</w:t>
      </w:r>
      <w:r>
        <w:rPr>
          <w:sz w:val="24"/>
          <w:szCs w:val="24"/>
        </w:rPr>
        <w:t xml:space="preserve"> and Saturday 8:00am – 12:00pm.  ERCOT intends for MarkeTrak and its user interfaces to be available outside of this time frame, however this time will not be included in the service availability metric for MarkeTrak.</w:t>
      </w:r>
    </w:p>
    <w:p w14:paraId="1DA43EAE" w14:textId="77777777" w:rsidR="00BE1326" w:rsidRDefault="00BE1326" w:rsidP="00495906">
      <w:pPr>
        <w:outlineLvl w:val="0"/>
        <w:rPr>
          <w:sz w:val="24"/>
          <w:szCs w:val="24"/>
        </w:rPr>
      </w:pPr>
    </w:p>
    <w:p w14:paraId="41055E5F" w14:textId="77777777" w:rsidR="00BE1326" w:rsidRDefault="00BE1326" w:rsidP="00BE1326">
      <w:pPr>
        <w:outlineLvl w:val="0"/>
        <w:rPr>
          <w:sz w:val="24"/>
          <w:szCs w:val="24"/>
        </w:rPr>
      </w:pPr>
      <w:r w:rsidRPr="006C4B01">
        <w:rPr>
          <w:sz w:val="24"/>
          <w:szCs w:val="24"/>
        </w:rPr>
        <w:lastRenderedPageBreak/>
        <w:t>Outages of any duration</w:t>
      </w:r>
      <w:r>
        <w:rPr>
          <w:b/>
          <w:sz w:val="24"/>
          <w:szCs w:val="24"/>
        </w:rPr>
        <w:t xml:space="preserve"> </w:t>
      </w:r>
      <w:r>
        <w:rPr>
          <w:sz w:val="24"/>
          <w:szCs w:val="24"/>
        </w:rPr>
        <w:t xml:space="preserve">that occur within the operating window specified above will be counted against the MarkeTrak service availability metric. </w:t>
      </w:r>
      <w:hyperlink r:id="rId19" w:history="1">
        <w:r w:rsidRPr="00D30F4A">
          <w:rPr>
            <w:rStyle w:val="Hyperlink"/>
            <w:color w:val="auto"/>
            <w:sz w:val="24"/>
            <w:szCs w:val="24"/>
            <w:u w:val="none"/>
          </w:rPr>
          <w:t>Market Notices</w:t>
        </w:r>
      </w:hyperlink>
      <w:r>
        <w:rPr>
          <w:sz w:val="24"/>
          <w:szCs w:val="24"/>
        </w:rPr>
        <w:t xml:space="preserve"> will only be sent for outages lasting more than 30 minutes. </w:t>
      </w:r>
    </w:p>
    <w:p w14:paraId="06022F18" w14:textId="04F68BCD" w:rsidR="001A760B" w:rsidRDefault="001A760B" w:rsidP="00495906">
      <w:pPr>
        <w:outlineLvl w:val="0"/>
        <w:rPr>
          <w:sz w:val="24"/>
          <w:szCs w:val="24"/>
        </w:rPr>
      </w:pPr>
    </w:p>
    <w:p w14:paraId="015DED0D" w14:textId="23327B87" w:rsidR="00B31D37" w:rsidRDefault="00B31D37" w:rsidP="00495906">
      <w:pPr>
        <w:outlineLvl w:val="0"/>
        <w:rPr>
          <w:sz w:val="24"/>
          <w:szCs w:val="24"/>
        </w:rPr>
      </w:pPr>
    </w:p>
    <w:p w14:paraId="62B9AE87" w14:textId="08694BA3" w:rsidR="00B31D37" w:rsidRDefault="00B31D37" w:rsidP="00495906">
      <w:pPr>
        <w:outlineLvl w:val="0"/>
        <w:rPr>
          <w:sz w:val="24"/>
          <w:szCs w:val="24"/>
        </w:rPr>
      </w:pPr>
    </w:p>
    <w:p w14:paraId="4A87507B" w14:textId="77777777" w:rsidR="00B31D37" w:rsidRDefault="00B31D37" w:rsidP="00495906">
      <w:pPr>
        <w:outlineLvl w:val="0"/>
        <w:rPr>
          <w:sz w:val="24"/>
          <w:szCs w:val="24"/>
        </w:rPr>
      </w:pPr>
    </w:p>
    <w:p w14:paraId="1CD55143" w14:textId="77777777" w:rsidR="001A760B" w:rsidRPr="00435E2F" w:rsidRDefault="001A760B" w:rsidP="000D4A62">
      <w:pPr>
        <w:outlineLvl w:val="0"/>
        <w:rPr>
          <w:b/>
          <w:i/>
          <w:sz w:val="24"/>
          <w:szCs w:val="24"/>
        </w:rPr>
      </w:pPr>
      <w:r w:rsidRPr="00435E2F">
        <w:rPr>
          <w:b/>
          <w:i/>
          <w:sz w:val="24"/>
          <w:szCs w:val="24"/>
        </w:rPr>
        <w:t>Performance</w:t>
      </w:r>
      <w:r w:rsidR="00A73DB9">
        <w:rPr>
          <w:b/>
          <w:i/>
          <w:sz w:val="24"/>
          <w:szCs w:val="24"/>
        </w:rPr>
        <w:t xml:space="preserve"> Monitoring</w:t>
      </w:r>
    </w:p>
    <w:p w14:paraId="3E9B2AE4" w14:textId="77777777" w:rsidR="001A760B" w:rsidRDefault="001A760B" w:rsidP="000D4A62">
      <w:pPr>
        <w:outlineLvl w:val="0"/>
        <w:rPr>
          <w:sz w:val="24"/>
          <w:szCs w:val="24"/>
        </w:rPr>
      </w:pPr>
      <w:r w:rsidRPr="00DB4DF6">
        <w:rPr>
          <w:sz w:val="24"/>
          <w:szCs w:val="24"/>
        </w:rPr>
        <w:t xml:space="preserve">ERCOT will track </w:t>
      </w:r>
      <w:r w:rsidR="00A73DB9">
        <w:rPr>
          <w:sz w:val="24"/>
          <w:szCs w:val="24"/>
        </w:rPr>
        <w:t xml:space="preserve">average </w:t>
      </w:r>
      <w:r w:rsidRPr="00DB4DF6">
        <w:rPr>
          <w:sz w:val="24"/>
          <w:szCs w:val="24"/>
        </w:rPr>
        <w:t>response time</w:t>
      </w:r>
      <w:r w:rsidR="00A73DB9">
        <w:rPr>
          <w:sz w:val="24"/>
          <w:szCs w:val="24"/>
        </w:rPr>
        <w:t>s</w:t>
      </w:r>
      <w:r w:rsidRPr="00DB4DF6">
        <w:rPr>
          <w:sz w:val="24"/>
          <w:szCs w:val="24"/>
        </w:rPr>
        <w:t xml:space="preserve"> for API Query List, Query Detail, Update</w:t>
      </w:r>
      <w:r w:rsidR="003C53E8">
        <w:rPr>
          <w:sz w:val="24"/>
          <w:szCs w:val="24"/>
        </w:rPr>
        <w:t>,</w:t>
      </w:r>
      <w:r>
        <w:rPr>
          <w:sz w:val="24"/>
          <w:szCs w:val="24"/>
        </w:rPr>
        <w:t xml:space="preserve"> </w:t>
      </w:r>
      <w:proofErr w:type="gramStart"/>
      <w:r>
        <w:rPr>
          <w:sz w:val="24"/>
          <w:szCs w:val="24"/>
        </w:rPr>
        <w:t>and</w:t>
      </w:r>
      <w:r w:rsidRPr="00DB4DF6">
        <w:rPr>
          <w:sz w:val="24"/>
          <w:szCs w:val="24"/>
        </w:rPr>
        <w:t xml:space="preserve"> also</w:t>
      </w:r>
      <w:proofErr w:type="gramEnd"/>
      <w:r w:rsidRPr="00DB4DF6">
        <w:rPr>
          <w:sz w:val="24"/>
          <w:szCs w:val="24"/>
        </w:rPr>
        <w:t xml:space="preserve"> </w:t>
      </w:r>
      <w:r w:rsidR="003C53E8">
        <w:rPr>
          <w:sz w:val="24"/>
          <w:szCs w:val="24"/>
        </w:rPr>
        <w:t xml:space="preserve">the </w:t>
      </w:r>
      <w:r w:rsidRPr="00DB4DF6">
        <w:rPr>
          <w:sz w:val="24"/>
          <w:szCs w:val="24"/>
        </w:rPr>
        <w:t xml:space="preserve">GUI.  </w:t>
      </w:r>
      <w:r w:rsidR="00A73DB9">
        <w:rPr>
          <w:sz w:val="24"/>
          <w:szCs w:val="24"/>
        </w:rPr>
        <w:t xml:space="preserve">Average response times will be extracted from ERCOT’s integration application for the API, and from synthetic transactions for the GUI.  </w:t>
      </w:r>
      <w:r>
        <w:rPr>
          <w:sz w:val="24"/>
          <w:szCs w:val="24"/>
        </w:rPr>
        <w:t xml:space="preserve">  Benchmark performance </w:t>
      </w:r>
      <w:r w:rsidR="003C53E8">
        <w:rPr>
          <w:sz w:val="24"/>
          <w:szCs w:val="24"/>
        </w:rPr>
        <w:t xml:space="preserve">service </w:t>
      </w:r>
      <w:r>
        <w:rPr>
          <w:sz w:val="24"/>
          <w:szCs w:val="24"/>
        </w:rPr>
        <w:t>level</w:t>
      </w:r>
      <w:r w:rsidR="003C53E8">
        <w:rPr>
          <w:sz w:val="24"/>
          <w:szCs w:val="24"/>
        </w:rPr>
        <w:t xml:space="preserve"> objectives</w:t>
      </w:r>
      <w:r>
        <w:rPr>
          <w:sz w:val="24"/>
          <w:szCs w:val="24"/>
        </w:rPr>
        <w:t xml:space="preserve"> (SLO) for </w:t>
      </w:r>
      <w:r w:rsidR="003C53E8">
        <w:rPr>
          <w:sz w:val="24"/>
          <w:szCs w:val="24"/>
        </w:rPr>
        <w:t xml:space="preserve">the </w:t>
      </w:r>
      <w:r>
        <w:rPr>
          <w:sz w:val="24"/>
          <w:szCs w:val="24"/>
        </w:rPr>
        <w:t xml:space="preserve">API and GUI are determined by the </w:t>
      </w:r>
      <w:r w:rsidR="00C3788B">
        <w:rPr>
          <w:sz w:val="24"/>
          <w:szCs w:val="24"/>
        </w:rPr>
        <w:t>TDTMS</w:t>
      </w:r>
      <w:r w:rsidR="008143A8">
        <w:rPr>
          <w:sz w:val="24"/>
          <w:szCs w:val="24"/>
        </w:rPr>
        <w:t xml:space="preserve"> and approved by </w:t>
      </w:r>
      <w:proofErr w:type="gramStart"/>
      <w:r w:rsidR="008143A8">
        <w:rPr>
          <w:sz w:val="24"/>
          <w:szCs w:val="24"/>
        </w:rPr>
        <w:t>RMS</w:t>
      </w:r>
      <w:r>
        <w:rPr>
          <w:sz w:val="24"/>
          <w:szCs w:val="24"/>
        </w:rPr>
        <w:t>, and</w:t>
      </w:r>
      <w:proofErr w:type="gramEnd"/>
      <w:r>
        <w:rPr>
          <w:sz w:val="24"/>
          <w:szCs w:val="24"/>
        </w:rPr>
        <w:t xml:space="preserve"> may be reviewed periodically.</w:t>
      </w:r>
      <w:r w:rsidR="00905783">
        <w:rPr>
          <w:sz w:val="24"/>
          <w:szCs w:val="24"/>
        </w:rPr>
        <w:t xml:space="preserve">  </w:t>
      </w:r>
      <w:r w:rsidR="00050EFE">
        <w:rPr>
          <w:sz w:val="24"/>
          <w:szCs w:val="24"/>
        </w:rPr>
        <w:t>ERCOT reports on the performance of the API and GUI, monthly, and t</w:t>
      </w:r>
      <w:r w:rsidR="00905783">
        <w:rPr>
          <w:sz w:val="24"/>
          <w:szCs w:val="24"/>
        </w:rPr>
        <w:t xml:space="preserve">he </w:t>
      </w:r>
      <w:r w:rsidR="00BE1326">
        <w:rPr>
          <w:sz w:val="24"/>
          <w:szCs w:val="24"/>
        </w:rPr>
        <w:t xml:space="preserve">target </w:t>
      </w:r>
      <w:r w:rsidR="00905783">
        <w:rPr>
          <w:sz w:val="24"/>
          <w:szCs w:val="24"/>
        </w:rPr>
        <w:t xml:space="preserve">service level objectives are defined </w:t>
      </w:r>
      <w:proofErr w:type="gramStart"/>
      <w:r w:rsidR="00905783">
        <w:rPr>
          <w:sz w:val="24"/>
          <w:szCs w:val="24"/>
        </w:rPr>
        <w:t>pe</w:t>
      </w:r>
      <w:r w:rsidR="00050EFE">
        <w:rPr>
          <w:sz w:val="24"/>
          <w:szCs w:val="24"/>
        </w:rPr>
        <w:t>r</w:t>
      </w:r>
      <w:proofErr w:type="gramEnd"/>
      <w:r w:rsidR="00050EFE">
        <w:rPr>
          <w:sz w:val="24"/>
          <w:szCs w:val="24"/>
        </w:rPr>
        <w:t xml:space="preserve"> the following chart.</w:t>
      </w:r>
    </w:p>
    <w:p w14:paraId="0C7D31B3" w14:textId="77777777" w:rsidR="00A50B70" w:rsidRDefault="00A50B70" w:rsidP="00495906">
      <w:pPr>
        <w:outlineLvl w:val="0"/>
      </w:pPr>
    </w:p>
    <w:p w14:paraId="39E862DD" w14:textId="77777777" w:rsidR="00DC1114" w:rsidRDefault="004F2DC5" w:rsidP="00495906">
      <w:pPr>
        <w:outlineLvl w:val="0"/>
        <w:rPr>
          <w:sz w:val="24"/>
          <w:szCs w:val="24"/>
        </w:rPr>
      </w:pPr>
      <w:r>
        <w:rPr>
          <w:noProof/>
        </w:rPr>
        <w:drawing>
          <wp:inline distT="0" distB="0" distL="0" distR="0" wp14:anchorId="57D750D9" wp14:editId="7A457E7A">
            <wp:extent cx="5486400" cy="3742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86400" cy="3742690"/>
                    </a:xfrm>
                    <a:prstGeom prst="rect">
                      <a:avLst/>
                    </a:prstGeom>
                  </pic:spPr>
                </pic:pic>
              </a:graphicData>
            </a:graphic>
          </wp:inline>
        </w:drawing>
      </w:r>
    </w:p>
    <w:p w14:paraId="738625BE" w14:textId="77777777" w:rsidR="00DD0FD5" w:rsidRPr="00FE6D3B" w:rsidRDefault="00050EFE" w:rsidP="00FE6D3B">
      <w:pPr>
        <w:jc w:val="right"/>
        <w:outlineLvl w:val="0"/>
        <w:rPr>
          <w:b/>
          <w:sz w:val="24"/>
          <w:szCs w:val="24"/>
        </w:rPr>
      </w:pPr>
      <w:r w:rsidRPr="00FE6D3B">
        <w:rPr>
          <w:b/>
          <w:sz w:val="24"/>
          <w:szCs w:val="24"/>
        </w:rPr>
        <w:t xml:space="preserve">Example of monthly </w:t>
      </w:r>
      <w:r w:rsidR="00905783" w:rsidRPr="00FE6D3B">
        <w:rPr>
          <w:b/>
          <w:sz w:val="24"/>
          <w:szCs w:val="24"/>
        </w:rPr>
        <w:t xml:space="preserve">MarkeTrak API and </w:t>
      </w:r>
      <w:r w:rsidRPr="00FE6D3B">
        <w:rPr>
          <w:b/>
          <w:sz w:val="24"/>
          <w:szCs w:val="24"/>
        </w:rPr>
        <w:t>GUI performance reporting</w:t>
      </w:r>
    </w:p>
    <w:p w14:paraId="11F12665" w14:textId="77777777" w:rsidR="00B31D37" w:rsidRDefault="00B31D37" w:rsidP="00495906">
      <w:pPr>
        <w:outlineLvl w:val="0"/>
        <w:rPr>
          <w:sz w:val="24"/>
          <w:szCs w:val="24"/>
        </w:rPr>
      </w:pPr>
    </w:p>
    <w:p w14:paraId="13587333" w14:textId="77777777" w:rsidR="001A760B" w:rsidRDefault="001A760B" w:rsidP="00E1724C">
      <w:pPr>
        <w:rPr>
          <w:sz w:val="24"/>
          <w:szCs w:val="24"/>
        </w:rPr>
      </w:pPr>
      <w:r w:rsidRPr="00E1724C">
        <w:rPr>
          <w:b/>
          <w:i/>
          <w:sz w:val="24"/>
          <w:szCs w:val="24"/>
        </w:rPr>
        <w:t>Maintenance</w:t>
      </w:r>
      <w:r>
        <w:rPr>
          <w:sz w:val="24"/>
          <w:szCs w:val="24"/>
        </w:rPr>
        <w:t>:</w:t>
      </w:r>
    </w:p>
    <w:p w14:paraId="43482958" w14:textId="204C446D" w:rsidR="001A760B" w:rsidRDefault="001A760B" w:rsidP="00E1724C">
      <w:pPr>
        <w:rPr>
          <w:sz w:val="24"/>
          <w:szCs w:val="24"/>
        </w:rPr>
      </w:pPr>
      <w:r>
        <w:rPr>
          <w:sz w:val="24"/>
          <w:szCs w:val="24"/>
        </w:rPr>
        <w:t xml:space="preserve">Maintenance can be performed anytime outside of the availability timeframe (7:00am -7:00pm business days and Saturday 8:00am – 12:00pm).  Market notices will be sent prior to performing any planned maintenance.  </w:t>
      </w:r>
      <w:bookmarkEnd w:id="323"/>
    </w:p>
    <w:p w14:paraId="5FC4DA9A" w14:textId="77777777" w:rsidR="001A760B" w:rsidRDefault="001A760B" w:rsidP="00495906">
      <w:pPr>
        <w:outlineLvl w:val="0"/>
        <w:rPr>
          <w:b/>
          <w:i/>
          <w:sz w:val="24"/>
          <w:szCs w:val="24"/>
        </w:rPr>
      </w:pPr>
      <w:r>
        <w:object w:dxaOrig="13847" w:dyaOrig="4402" w14:anchorId="571212DE">
          <v:shape id="_x0000_i1028" type="#_x0000_t75" style="width:381.3pt;height:114.55pt" o:ole="">
            <v:imagedata r:id="rId21" o:title=""/>
          </v:shape>
          <o:OLEObject Type="Embed" ProgID="Visio.Drawing.11" ShapeID="_x0000_i1028" DrawAspect="Content" ObjectID="_1822737704" r:id="rId22"/>
        </w:object>
      </w:r>
    </w:p>
    <w:p w14:paraId="1E031E70" w14:textId="77777777" w:rsidR="001A760B" w:rsidRDefault="001A760B" w:rsidP="00E56C19">
      <w:pPr>
        <w:rPr>
          <w:b/>
          <w:i/>
          <w:sz w:val="24"/>
          <w:szCs w:val="24"/>
        </w:rPr>
      </w:pPr>
    </w:p>
    <w:p w14:paraId="78B3817B" w14:textId="77777777" w:rsidR="001A760B" w:rsidRPr="00745451" w:rsidRDefault="003C53E8" w:rsidP="00E56C19">
      <w:pPr>
        <w:rPr>
          <w:b/>
          <w:i/>
          <w:sz w:val="24"/>
          <w:szCs w:val="24"/>
        </w:rPr>
      </w:pPr>
      <w:r>
        <w:rPr>
          <w:b/>
          <w:i/>
          <w:sz w:val="24"/>
          <w:szCs w:val="24"/>
        </w:rPr>
        <w:t xml:space="preserve">Availability </w:t>
      </w:r>
      <w:r w:rsidR="001A760B">
        <w:rPr>
          <w:b/>
          <w:i/>
          <w:sz w:val="24"/>
          <w:szCs w:val="24"/>
        </w:rPr>
        <w:t>Monitoring</w:t>
      </w:r>
      <w:r w:rsidR="001A760B" w:rsidRPr="00745451">
        <w:rPr>
          <w:b/>
          <w:i/>
          <w:sz w:val="24"/>
          <w:szCs w:val="24"/>
        </w:rPr>
        <w:t>:</w:t>
      </w:r>
    </w:p>
    <w:p w14:paraId="197B40E0" w14:textId="77777777" w:rsidR="001A760B" w:rsidRDefault="001A760B" w:rsidP="0059558A">
      <w:pPr>
        <w:rPr>
          <w:sz w:val="24"/>
          <w:szCs w:val="24"/>
        </w:rPr>
      </w:pPr>
      <w:r>
        <w:rPr>
          <w:sz w:val="24"/>
          <w:szCs w:val="24"/>
        </w:rPr>
        <w:t xml:space="preserve">Availability for MarkeTrak is monitored through synthetic transactions which execute scripts against the IT applications at </w:t>
      </w:r>
      <w:proofErr w:type="gramStart"/>
      <w:r>
        <w:rPr>
          <w:sz w:val="24"/>
          <w:szCs w:val="24"/>
        </w:rPr>
        <w:t>5 minute</w:t>
      </w:r>
      <w:proofErr w:type="gramEnd"/>
      <w:r>
        <w:rPr>
          <w:sz w:val="24"/>
          <w:szCs w:val="24"/>
        </w:rPr>
        <w:t xml:space="preserve"> intervals. Upon returning a valid response, and not exceeding the timeout threshold, the IT application will be considered available.  If this method cannot be used due to issues with the monitor, the availability may be calculated by </w:t>
      </w:r>
      <w:r w:rsidR="003C53E8">
        <w:rPr>
          <w:sz w:val="24"/>
          <w:szCs w:val="24"/>
        </w:rPr>
        <w:t>application</w:t>
      </w:r>
      <w:r>
        <w:rPr>
          <w:sz w:val="24"/>
          <w:szCs w:val="24"/>
        </w:rPr>
        <w:t xml:space="preserve"> or hardware uptime, and outage detection through operational monitoring tools.</w:t>
      </w:r>
    </w:p>
    <w:p w14:paraId="28748826" w14:textId="77777777" w:rsidR="001A760B" w:rsidRDefault="001A760B" w:rsidP="009E3374">
      <w:pPr>
        <w:outlineLvl w:val="0"/>
        <w:rPr>
          <w:i/>
          <w:sz w:val="36"/>
          <w:szCs w:val="36"/>
        </w:rPr>
      </w:pPr>
    </w:p>
    <w:p w14:paraId="1997EB2E" w14:textId="77777777" w:rsidR="001A760B" w:rsidRDefault="001A760B" w:rsidP="009E3374">
      <w:pPr>
        <w:outlineLvl w:val="0"/>
        <w:rPr>
          <w:i/>
          <w:sz w:val="36"/>
          <w:szCs w:val="36"/>
        </w:rPr>
      </w:pPr>
      <w:r>
        <w:rPr>
          <w:i/>
          <w:sz w:val="36"/>
          <w:szCs w:val="36"/>
        </w:rPr>
        <w:t>2.2.3 Market Notification and Reporting</w:t>
      </w:r>
    </w:p>
    <w:p w14:paraId="74260139" w14:textId="77777777" w:rsidR="001A760B" w:rsidRDefault="001A760B" w:rsidP="009E3374">
      <w:pPr>
        <w:outlineLvl w:val="0"/>
        <w:rPr>
          <w:sz w:val="24"/>
          <w:szCs w:val="24"/>
        </w:rPr>
      </w:pPr>
      <w:r>
        <w:rPr>
          <w:sz w:val="24"/>
          <w:szCs w:val="24"/>
        </w:rPr>
        <w:t xml:space="preserve">ERCOT will measure and report monthly MarkeTrak user interface service availability </w:t>
      </w:r>
      <w:r w:rsidR="003C53E8">
        <w:rPr>
          <w:sz w:val="24"/>
          <w:szCs w:val="24"/>
        </w:rPr>
        <w:t xml:space="preserve">and performance </w:t>
      </w:r>
      <w:r>
        <w:rPr>
          <w:sz w:val="24"/>
          <w:szCs w:val="24"/>
        </w:rPr>
        <w:t xml:space="preserve">and track annual service availability </w:t>
      </w:r>
      <w:r w:rsidR="003C53E8">
        <w:rPr>
          <w:sz w:val="24"/>
          <w:szCs w:val="24"/>
        </w:rPr>
        <w:t xml:space="preserve">and performance </w:t>
      </w:r>
      <w:r>
        <w:rPr>
          <w:sz w:val="24"/>
          <w:szCs w:val="24"/>
        </w:rPr>
        <w:t xml:space="preserve">for each calendar year.  These results will be reported through the ERCOT governance process and </w:t>
      </w:r>
      <w:proofErr w:type="gramStart"/>
      <w:r>
        <w:rPr>
          <w:sz w:val="24"/>
          <w:szCs w:val="24"/>
        </w:rPr>
        <w:t>includes</w:t>
      </w:r>
      <w:proofErr w:type="gramEnd"/>
      <w:r>
        <w:rPr>
          <w:sz w:val="24"/>
          <w:szCs w:val="24"/>
        </w:rPr>
        <w:t xml:space="preserve"> the </w:t>
      </w:r>
      <w:r w:rsidR="00127C62">
        <w:rPr>
          <w:sz w:val="24"/>
          <w:szCs w:val="24"/>
        </w:rPr>
        <w:t>Texas Data Transport and MarkeTrak Systems Working Group</w:t>
      </w:r>
      <w:r>
        <w:rPr>
          <w:sz w:val="24"/>
          <w:szCs w:val="24"/>
        </w:rPr>
        <w:t xml:space="preserve">, the Retail Market Subcommittee, the Technical Advisory Committee, and the ERCOT Board of Directors.  </w:t>
      </w:r>
    </w:p>
    <w:p w14:paraId="7109ECC7" w14:textId="77777777" w:rsidR="001A760B" w:rsidRDefault="001A760B" w:rsidP="009E3374">
      <w:pPr>
        <w:outlineLvl w:val="0"/>
        <w:rPr>
          <w:i/>
          <w:sz w:val="36"/>
          <w:szCs w:val="36"/>
        </w:rPr>
      </w:pPr>
    </w:p>
    <w:p w14:paraId="24CD7EEA" w14:textId="75096D16" w:rsidR="001A760B" w:rsidDel="00CC7B38" w:rsidRDefault="001A760B" w:rsidP="009E3374">
      <w:pPr>
        <w:outlineLvl w:val="0"/>
        <w:rPr>
          <w:del w:id="324" w:author="Hanna, Mick" w:date="2025-10-23T13:35:00Z" w16du:dateUtc="2025-10-23T18:35:00Z"/>
          <w:sz w:val="24"/>
          <w:szCs w:val="24"/>
        </w:rPr>
      </w:pPr>
      <w:del w:id="325" w:author="Hanna, Mick" w:date="2025-10-23T13:35:00Z" w16du:dateUtc="2025-10-23T18:35:00Z">
        <w:r w:rsidRPr="005E14A6" w:rsidDel="00CC7B38">
          <w:rPr>
            <w:sz w:val="24"/>
            <w:szCs w:val="24"/>
          </w:rPr>
          <w:delText xml:space="preserve">ERCOT will maintain a log containing incidents that will be updated monthly and made available on the ERCOT </w:delText>
        </w:r>
      </w:del>
      <w:del w:id="326" w:author="Hanna, Mick" w:date="2025-10-23T13:33:00Z" w16du:dateUtc="2025-10-23T18:33:00Z">
        <w:r w:rsidRPr="005E14A6" w:rsidDel="00AF4358">
          <w:rPr>
            <w:sz w:val="24"/>
            <w:szCs w:val="24"/>
          </w:rPr>
          <w:delText xml:space="preserve">Service Level Agreement website </w:delText>
        </w:r>
      </w:del>
      <w:del w:id="327" w:author="Hanna, Mick" w:date="2025-10-23T13:35:00Z" w16du:dateUtc="2025-10-23T18:35:00Z">
        <w:r w:rsidRPr="005E14A6" w:rsidDel="00CC7B38">
          <w:rPr>
            <w:sz w:val="24"/>
            <w:szCs w:val="24"/>
          </w:rPr>
          <w:delText>(</w:delText>
        </w:r>
        <w:r w:rsidDel="00CC7B38">
          <w:fldChar w:fldCharType="begin"/>
        </w:r>
        <w:r w:rsidDel="00CC7B38">
          <w:delInstrText>HYPERLINK "http://www.ercot.com/services/sla/"</w:delInstrText>
        </w:r>
        <w:r w:rsidDel="00CC7B38">
          <w:fldChar w:fldCharType="separate"/>
        </w:r>
        <w:r w:rsidRPr="005E14A6" w:rsidDel="00CC7B38">
          <w:rPr>
            <w:rStyle w:val="Hyperlink"/>
            <w:sz w:val="24"/>
            <w:szCs w:val="24"/>
          </w:rPr>
          <w:delText>http://www.ercot.com/services/</w:delText>
        </w:r>
      </w:del>
      <w:del w:id="328" w:author="Hanna, Mick" w:date="2025-10-23T13:33:00Z" w16du:dateUtc="2025-10-23T18:33:00Z">
        <w:r w:rsidRPr="005E14A6" w:rsidDel="00AF4358">
          <w:rPr>
            <w:rStyle w:val="Hyperlink"/>
            <w:sz w:val="24"/>
            <w:szCs w:val="24"/>
          </w:rPr>
          <w:delText>sla/</w:delText>
        </w:r>
      </w:del>
      <w:del w:id="329" w:author="Hanna, Mick" w:date="2025-10-23T13:35:00Z" w16du:dateUtc="2025-10-23T18:35:00Z">
        <w:r w:rsidDel="00CC7B38">
          <w:fldChar w:fldCharType="end"/>
        </w:r>
        <w:r w:rsidRPr="005E14A6" w:rsidDel="00CC7B38">
          <w:rPr>
            <w:sz w:val="24"/>
            <w:szCs w:val="24"/>
          </w:rPr>
          <w:delText>).</w:delText>
        </w:r>
        <w:r w:rsidDel="00CC7B38">
          <w:rPr>
            <w:sz w:val="24"/>
            <w:szCs w:val="24"/>
          </w:rPr>
          <w:delText xml:space="preserve">  This log will include service availability</w:delText>
        </w:r>
        <w:r w:rsidR="00E62D4C" w:rsidDel="00CC7B38">
          <w:rPr>
            <w:sz w:val="24"/>
            <w:szCs w:val="24"/>
          </w:rPr>
          <w:delText xml:space="preserve"> and</w:delText>
        </w:r>
        <w:r w:rsidDel="00CC7B38">
          <w:rPr>
            <w:sz w:val="24"/>
            <w:szCs w:val="24"/>
          </w:rPr>
          <w:delText xml:space="preserve"> performance metrics and detailed information regarding each incident related to MarkeTrak.</w:delText>
        </w:r>
      </w:del>
    </w:p>
    <w:p w14:paraId="7A8A8AC8" w14:textId="42979824" w:rsidR="001A760B" w:rsidRDefault="001A760B" w:rsidP="002547F8">
      <w:pPr>
        <w:outlineLvl w:val="0"/>
        <w:rPr>
          <w:sz w:val="24"/>
          <w:szCs w:val="24"/>
        </w:rPr>
      </w:pPr>
    </w:p>
    <w:p w14:paraId="6896E7DD" w14:textId="084DEBD1" w:rsidR="002A595E" w:rsidDel="00A15D67" w:rsidRDefault="002A595E" w:rsidP="00B04B53">
      <w:pPr>
        <w:outlineLvl w:val="0"/>
        <w:rPr>
          <w:del w:id="330" w:author="Hanna, Mick" w:date="2025-10-23T13:43:00Z" w16du:dateUtc="2025-10-23T18:43:00Z"/>
          <w:i/>
          <w:sz w:val="40"/>
          <w:szCs w:val="40"/>
        </w:rPr>
      </w:pPr>
      <w:del w:id="331" w:author="Hanna, Mick" w:date="2025-10-23T13:43:00Z" w16du:dateUtc="2025-10-23T18:43:00Z">
        <w:r w:rsidRPr="009F4E77" w:rsidDel="00A15D67">
          <w:rPr>
            <w:i/>
            <w:sz w:val="40"/>
            <w:szCs w:val="40"/>
          </w:rPr>
          <w:delText>2.3 ListServ</w:delText>
        </w:r>
      </w:del>
    </w:p>
    <w:p w14:paraId="1209EC95" w14:textId="305C65FA" w:rsidR="00B31D37" w:rsidRPr="009F4E77" w:rsidDel="00A15D67" w:rsidRDefault="00B31D37" w:rsidP="00B04B53">
      <w:pPr>
        <w:outlineLvl w:val="0"/>
        <w:rPr>
          <w:del w:id="332" w:author="Hanna, Mick" w:date="2025-10-23T13:43:00Z" w16du:dateUtc="2025-10-23T18:43:00Z"/>
          <w:i/>
          <w:sz w:val="40"/>
          <w:szCs w:val="40"/>
        </w:rPr>
      </w:pPr>
    </w:p>
    <w:p w14:paraId="1E053E00" w14:textId="3BB9629D" w:rsidR="00B04B53" w:rsidRPr="006D5DF1" w:rsidDel="00A15D67" w:rsidRDefault="00B04B53" w:rsidP="00B04B53">
      <w:pPr>
        <w:outlineLvl w:val="0"/>
        <w:rPr>
          <w:del w:id="333" w:author="Hanna, Mick" w:date="2025-10-23T13:43:00Z" w16du:dateUtc="2025-10-23T18:43:00Z"/>
          <w:i/>
          <w:sz w:val="36"/>
          <w:szCs w:val="36"/>
        </w:rPr>
      </w:pPr>
      <w:del w:id="334" w:author="Hanna, Mick" w:date="2025-10-23T13:43:00Z" w16du:dateUtc="2025-10-23T18:43:00Z">
        <w:r w:rsidRPr="00C82DCE" w:rsidDel="00A15D67">
          <w:rPr>
            <w:i/>
            <w:sz w:val="36"/>
            <w:szCs w:val="36"/>
          </w:rPr>
          <w:delText>2.</w:delText>
        </w:r>
        <w:r w:rsidR="002A595E" w:rsidRPr="00C82DCE" w:rsidDel="00A15D67">
          <w:rPr>
            <w:i/>
            <w:sz w:val="36"/>
            <w:szCs w:val="36"/>
          </w:rPr>
          <w:delText>3</w:delText>
        </w:r>
        <w:r w:rsidRPr="006D5DF1" w:rsidDel="00A15D67">
          <w:rPr>
            <w:i/>
            <w:sz w:val="36"/>
            <w:szCs w:val="36"/>
          </w:rPr>
          <w:delText>.1 Service Scope</w:delText>
        </w:r>
      </w:del>
    </w:p>
    <w:p w14:paraId="4A283F9F" w14:textId="41738E48" w:rsidR="00B04B53" w:rsidRPr="00C82DCE" w:rsidDel="00A15D67" w:rsidRDefault="002A595E" w:rsidP="00B04B53">
      <w:pPr>
        <w:outlineLvl w:val="0"/>
        <w:rPr>
          <w:del w:id="335" w:author="Hanna, Mick" w:date="2025-10-23T13:43:00Z" w16du:dateUtc="2025-10-23T18:43:00Z"/>
          <w:sz w:val="24"/>
          <w:szCs w:val="24"/>
        </w:rPr>
      </w:pPr>
      <w:del w:id="336" w:author="Hanna, Mick" w:date="2025-10-23T13:43:00Z" w16du:dateUtc="2025-10-23T18:43:00Z">
        <w:r w:rsidRPr="006D5DF1" w:rsidDel="00A15D67">
          <w:rPr>
            <w:sz w:val="24"/>
            <w:szCs w:val="24"/>
          </w:rPr>
          <w:delText>ListServ (</w:delText>
        </w:r>
        <w:r w:rsidDel="00A15D67">
          <w:fldChar w:fldCharType="begin"/>
        </w:r>
        <w:r w:rsidDel="00A15D67">
          <w:delInstrText>HYPERLINK "https://lists.ercot.com"</w:delInstrText>
        </w:r>
        <w:r w:rsidDel="00A15D67">
          <w:fldChar w:fldCharType="separate"/>
        </w:r>
        <w:r w:rsidRPr="009F4E77" w:rsidDel="00A15D67">
          <w:rPr>
            <w:rStyle w:val="Hyperlink"/>
            <w:color w:val="auto"/>
            <w:sz w:val="24"/>
            <w:szCs w:val="24"/>
          </w:rPr>
          <w:delText>https://lists.ercot.com</w:delText>
        </w:r>
        <w:r w:rsidDel="00A15D67">
          <w:fldChar w:fldCharType="end"/>
        </w:r>
        <w:r w:rsidRPr="00C82DCE" w:rsidDel="00A15D67">
          <w:rPr>
            <w:sz w:val="24"/>
            <w:szCs w:val="24"/>
          </w:rPr>
          <w:delText>)</w:delText>
        </w:r>
        <w:r w:rsidR="00B04B53" w:rsidRPr="006D5DF1" w:rsidDel="00A15D67">
          <w:rPr>
            <w:sz w:val="24"/>
            <w:szCs w:val="24"/>
          </w:rPr>
          <w:delText xml:space="preserve"> is a web</w:delText>
        </w:r>
        <w:r w:rsidRPr="006D5DF1" w:rsidDel="00A15D67">
          <w:rPr>
            <w:sz w:val="24"/>
            <w:szCs w:val="24"/>
          </w:rPr>
          <w:delText xml:space="preserve"> and email </w:delText>
        </w:r>
        <w:r w:rsidR="00B04B53" w:rsidRPr="006D5DF1" w:rsidDel="00A15D67">
          <w:rPr>
            <w:sz w:val="24"/>
            <w:szCs w:val="24"/>
          </w:rPr>
          <w:delText xml:space="preserve">based application used to </w:delText>
        </w:r>
        <w:r w:rsidRPr="006D5DF1" w:rsidDel="00A15D67">
          <w:rPr>
            <w:sz w:val="24"/>
            <w:szCs w:val="24"/>
          </w:rPr>
          <w:delText>communicate</w:delText>
        </w:r>
        <w:r w:rsidR="00B04B53" w:rsidRPr="006D5DF1" w:rsidDel="00A15D67">
          <w:rPr>
            <w:sz w:val="24"/>
            <w:szCs w:val="24"/>
          </w:rPr>
          <w:delText xml:space="preserve"> by ERCOT and Market Participants (MPs). This tool is the supported method </w:delText>
        </w:r>
        <w:r w:rsidRPr="00C82DCE" w:rsidDel="00A15D67">
          <w:rPr>
            <w:sz w:val="24"/>
            <w:szCs w:val="24"/>
          </w:rPr>
          <w:delText>for Market Notices, outage communication and other collaboration efforts.</w:delText>
        </w:r>
        <w:r w:rsidR="00B04B53" w:rsidRPr="00C82DCE" w:rsidDel="00A15D67">
          <w:rPr>
            <w:sz w:val="24"/>
            <w:szCs w:val="24"/>
          </w:rPr>
          <w:delText xml:space="preserve">  </w:delText>
        </w:r>
      </w:del>
    </w:p>
    <w:p w14:paraId="051D8FE5" w14:textId="09263EB8" w:rsidR="00B04B53" w:rsidRPr="00C82DCE" w:rsidDel="00A15D67" w:rsidRDefault="00B04B53" w:rsidP="00B04B53">
      <w:pPr>
        <w:outlineLvl w:val="0"/>
        <w:rPr>
          <w:del w:id="337" w:author="Hanna, Mick" w:date="2025-10-23T13:43:00Z" w16du:dateUtc="2025-10-23T18:43:00Z"/>
          <w:sz w:val="24"/>
          <w:szCs w:val="24"/>
        </w:rPr>
      </w:pPr>
    </w:p>
    <w:p w14:paraId="5A25E6CF" w14:textId="64AC38FA" w:rsidR="00B04B53" w:rsidRPr="00C82DCE" w:rsidDel="00A15D67" w:rsidRDefault="002A595E" w:rsidP="00B04B53">
      <w:pPr>
        <w:outlineLvl w:val="0"/>
        <w:rPr>
          <w:del w:id="338" w:author="Hanna, Mick" w:date="2025-10-23T13:43:00Z" w16du:dateUtc="2025-10-23T18:43:00Z"/>
          <w:sz w:val="24"/>
          <w:szCs w:val="24"/>
        </w:rPr>
      </w:pPr>
      <w:del w:id="339" w:author="Hanna, Mick" w:date="2025-10-23T13:43:00Z" w16du:dateUtc="2025-10-23T18:43:00Z">
        <w:r w:rsidRPr="00C82DCE" w:rsidDel="00A15D67">
          <w:rPr>
            <w:sz w:val="24"/>
            <w:szCs w:val="24"/>
          </w:rPr>
          <w:delText>T</w:delText>
        </w:r>
        <w:r w:rsidR="00B04B53" w:rsidRPr="00C82DCE" w:rsidDel="00A15D67">
          <w:rPr>
            <w:sz w:val="24"/>
            <w:szCs w:val="24"/>
          </w:rPr>
          <w:delText xml:space="preserve">he scope of the </w:delText>
        </w:r>
        <w:r w:rsidRPr="00C82DCE" w:rsidDel="00A15D67">
          <w:rPr>
            <w:sz w:val="24"/>
            <w:szCs w:val="24"/>
          </w:rPr>
          <w:delText>ListServ</w:delText>
        </w:r>
        <w:r w:rsidR="00B04B53" w:rsidRPr="00C82DCE" w:rsidDel="00A15D67">
          <w:rPr>
            <w:sz w:val="24"/>
            <w:szCs w:val="24"/>
          </w:rPr>
          <w:delText xml:space="preserve"> service</w:delText>
        </w:r>
        <w:r w:rsidRPr="00C82DCE" w:rsidDel="00A15D67">
          <w:rPr>
            <w:sz w:val="24"/>
            <w:szCs w:val="24"/>
          </w:rPr>
          <w:delText>s include</w:delText>
        </w:r>
        <w:r w:rsidR="00B04B53" w:rsidRPr="00C82DCE" w:rsidDel="00A15D67">
          <w:rPr>
            <w:sz w:val="24"/>
            <w:szCs w:val="24"/>
          </w:rPr>
          <w:delText xml:space="preserve"> the </w:delText>
        </w:r>
        <w:r w:rsidRPr="00C82DCE" w:rsidDel="00A15D67">
          <w:rPr>
            <w:sz w:val="24"/>
            <w:szCs w:val="24"/>
          </w:rPr>
          <w:delText xml:space="preserve">web </w:delText>
        </w:r>
        <w:r w:rsidR="00B04B53" w:rsidRPr="00C82DCE" w:rsidDel="00A15D67">
          <w:rPr>
            <w:sz w:val="24"/>
            <w:szCs w:val="24"/>
          </w:rPr>
          <w:delText xml:space="preserve">interfaces </w:delText>
        </w:r>
        <w:r w:rsidRPr="00C82DCE" w:rsidDel="00A15D67">
          <w:rPr>
            <w:sz w:val="24"/>
            <w:szCs w:val="24"/>
          </w:rPr>
          <w:delText>allowing users to</w:delText>
        </w:r>
        <w:r w:rsidR="00B04B53" w:rsidRPr="00C82DCE" w:rsidDel="00A15D67">
          <w:rPr>
            <w:sz w:val="24"/>
            <w:szCs w:val="24"/>
          </w:rPr>
          <w:delText xml:space="preserve"> </w:delText>
        </w:r>
        <w:r w:rsidRPr="00C82DCE" w:rsidDel="00A15D67">
          <w:rPr>
            <w:sz w:val="24"/>
            <w:szCs w:val="24"/>
          </w:rPr>
          <w:delText>manage their list subscriptions, post to lists and review list archives. Email communication (receiving and distributing posts) are also in scope.</w:delText>
        </w:r>
        <w:r w:rsidR="00B04B53" w:rsidRPr="00C82DCE" w:rsidDel="00A15D67">
          <w:rPr>
            <w:sz w:val="24"/>
            <w:szCs w:val="24"/>
          </w:rPr>
          <w:delText xml:space="preserve">  </w:delText>
        </w:r>
      </w:del>
    </w:p>
    <w:p w14:paraId="7B1469E3" w14:textId="3E12C296" w:rsidR="00B04B53" w:rsidRPr="00C82DCE" w:rsidDel="00A15D67" w:rsidRDefault="00B04B53" w:rsidP="00B04B53">
      <w:pPr>
        <w:outlineLvl w:val="0"/>
        <w:rPr>
          <w:del w:id="340" w:author="Hanna, Mick" w:date="2025-10-23T13:43:00Z" w16du:dateUtc="2025-10-23T18:43:00Z"/>
          <w:i/>
          <w:sz w:val="36"/>
          <w:szCs w:val="36"/>
        </w:rPr>
      </w:pPr>
    </w:p>
    <w:p w14:paraId="592F2FBC" w14:textId="0671F538" w:rsidR="00B04B53" w:rsidRPr="00C82DCE" w:rsidDel="00A15D67" w:rsidRDefault="00B04B53" w:rsidP="00B04B53">
      <w:pPr>
        <w:outlineLvl w:val="0"/>
        <w:rPr>
          <w:del w:id="341" w:author="Hanna, Mick" w:date="2025-10-23T13:43:00Z" w16du:dateUtc="2025-10-23T18:43:00Z"/>
          <w:i/>
          <w:sz w:val="36"/>
          <w:szCs w:val="36"/>
        </w:rPr>
      </w:pPr>
      <w:del w:id="342" w:author="Hanna, Mick" w:date="2025-10-23T13:43:00Z" w16du:dateUtc="2025-10-23T18:43:00Z">
        <w:r w:rsidRPr="00C82DCE" w:rsidDel="00A15D67">
          <w:rPr>
            <w:i/>
            <w:sz w:val="36"/>
            <w:szCs w:val="36"/>
          </w:rPr>
          <w:delText>2.</w:delText>
        </w:r>
        <w:r w:rsidR="002A595E" w:rsidRPr="00C82DCE" w:rsidDel="00A15D67">
          <w:rPr>
            <w:i/>
            <w:sz w:val="36"/>
            <w:szCs w:val="36"/>
          </w:rPr>
          <w:delText>3</w:delText>
        </w:r>
        <w:r w:rsidRPr="00C82DCE" w:rsidDel="00A15D67">
          <w:rPr>
            <w:i/>
            <w:sz w:val="36"/>
            <w:szCs w:val="36"/>
          </w:rPr>
          <w:delText>.2 Service Availability</w:delText>
        </w:r>
      </w:del>
    </w:p>
    <w:p w14:paraId="02472C52" w14:textId="799FC6AB" w:rsidR="00B04B53" w:rsidRPr="006D5DF1" w:rsidDel="00A15D67" w:rsidRDefault="00B04B53" w:rsidP="00B04B53">
      <w:pPr>
        <w:outlineLvl w:val="0"/>
        <w:rPr>
          <w:del w:id="343" w:author="Hanna, Mick" w:date="2025-10-23T13:43:00Z" w16du:dateUtc="2025-10-23T18:43:00Z"/>
          <w:sz w:val="24"/>
          <w:szCs w:val="24"/>
        </w:rPr>
      </w:pPr>
      <w:del w:id="344" w:author="Hanna, Mick" w:date="2025-10-23T13:43:00Z" w16du:dateUtc="2025-10-23T18:43:00Z">
        <w:r w:rsidRPr="00C82DCE" w:rsidDel="00A15D67">
          <w:rPr>
            <w:sz w:val="24"/>
            <w:szCs w:val="24"/>
          </w:rPr>
          <w:delText xml:space="preserve">ERCOT targets </w:delText>
        </w:r>
        <w:r w:rsidR="0096796F" w:rsidRPr="00C82DCE" w:rsidDel="00A15D67">
          <w:rPr>
            <w:sz w:val="24"/>
            <w:szCs w:val="24"/>
          </w:rPr>
          <w:delText xml:space="preserve">the </w:delText>
        </w:r>
        <w:r w:rsidR="002A595E" w:rsidRPr="00C82DCE" w:rsidDel="00A15D67">
          <w:rPr>
            <w:sz w:val="24"/>
            <w:szCs w:val="24"/>
          </w:rPr>
          <w:delText>ListServ</w:delText>
        </w:r>
        <w:r w:rsidRPr="00C82DCE" w:rsidDel="00A15D67">
          <w:rPr>
            <w:sz w:val="24"/>
            <w:szCs w:val="24"/>
          </w:rPr>
          <w:delText xml:space="preserve"> user interfaces</w:delText>
        </w:r>
        <w:r w:rsidR="002A595E" w:rsidRPr="00C82DCE" w:rsidDel="00A15D67">
          <w:rPr>
            <w:sz w:val="24"/>
            <w:szCs w:val="24"/>
          </w:rPr>
          <w:delText xml:space="preserve"> and email functionality to be available</w:delText>
        </w:r>
        <w:r w:rsidRPr="00C82DCE" w:rsidDel="00A15D67">
          <w:rPr>
            <w:sz w:val="24"/>
            <w:szCs w:val="24"/>
          </w:rPr>
          <w:delText xml:space="preserve"> </w:delText>
        </w:r>
        <w:r w:rsidRPr="009F4E77" w:rsidDel="00A15D67">
          <w:rPr>
            <w:b/>
            <w:bCs/>
            <w:sz w:val="24"/>
            <w:szCs w:val="24"/>
          </w:rPr>
          <w:delText>99</w:delText>
        </w:r>
        <w:r w:rsidR="0096796F" w:rsidRPr="009F4E77" w:rsidDel="00A15D67">
          <w:rPr>
            <w:b/>
            <w:bCs/>
            <w:sz w:val="24"/>
            <w:szCs w:val="24"/>
          </w:rPr>
          <w:delText>.5</w:delText>
        </w:r>
        <w:r w:rsidRPr="009F4E77" w:rsidDel="00A15D67">
          <w:rPr>
            <w:b/>
            <w:bCs/>
            <w:sz w:val="24"/>
            <w:szCs w:val="24"/>
          </w:rPr>
          <w:delText>%</w:delText>
        </w:r>
        <w:r w:rsidRPr="00C82DCE" w:rsidDel="00A15D67">
          <w:rPr>
            <w:sz w:val="24"/>
            <w:szCs w:val="24"/>
          </w:rPr>
          <w:delText xml:space="preserve"> </w:delText>
        </w:r>
        <w:r w:rsidRPr="006D5DF1" w:rsidDel="00A15D67">
          <w:rPr>
            <w:sz w:val="24"/>
            <w:szCs w:val="24"/>
          </w:rPr>
          <w:delText xml:space="preserve">of the time </w:delText>
        </w:r>
        <w:r w:rsidR="0096796F" w:rsidRPr="006D5DF1" w:rsidDel="00A15D67">
          <w:rPr>
            <w:sz w:val="24"/>
            <w:szCs w:val="24"/>
          </w:rPr>
          <w:delText>24 hours a day</w:delText>
        </w:r>
        <w:r w:rsidR="00AB123F" w:rsidRPr="009F4E77" w:rsidDel="00A15D67">
          <w:rPr>
            <w:sz w:val="24"/>
            <w:szCs w:val="24"/>
          </w:rPr>
          <w:delText xml:space="preserve"> outside of planned maintenance activities</w:delText>
        </w:r>
        <w:r w:rsidR="0096796F" w:rsidRPr="00C82DCE" w:rsidDel="00A15D67">
          <w:rPr>
            <w:sz w:val="24"/>
            <w:szCs w:val="24"/>
          </w:rPr>
          <w:delText>.</w:delText>
        </w:r>
        <w:r w:rsidRPr="006D5DF1" w:rsidDel="00A15D67">
          <w:rPr>
            <w:sz w:val="24"/>
            <w:szCs w:val="24"/>
          </w:rPr>
          <w:delText xml:space="preserve"> </w:delText>
        </w:r>
      </w:del>
    </w:p>
    <w:p w14:paraId="7F7C0447" w14:textId="019596DF" w:rsidR="00B04B53" w:rsidRPr="006D5DF1" w:rsidDel="00A15D67" w:rsidRDefault="00B04B53" w:rsidP="00B04B53">
      <w:pPr>
        <w:outlineLvl w:val="0"/>
        <w:rPr>
          <w:del w:id="345" w:author="Hanna, Mick" w:date="2025-10-23T13:43:00Z" w16du:dateUtc="2025-10-23T18:43:00Z"/>
          <w:sz w:val="24"/>
          <w:szCs w:val="24"/>
        </w:rPr>
      </w:pPr>
    </w:p>
    <w:p w14:paraId="53BD045E" w14:textId="29985EEE" w:rsidR="00B04B53" w:rsidRPr="006D5DF1" w:rsidDel="00A15D67" w:rsidRDefault="00B04B53" w:rsidP="00B04B53">
      <w:pPr>
        <w:outlineLvl w:val="0"/>
        <w:rPr>
          <w:del w:id="346" w:author="Hanna, Mick" w:date="2025-10-23T13:43:00Z" w16du:dateUtc="2025-10-23T18:43:00Z"/>
          <w:sz w:val="24"/>
          <w:szCs w:val="24"/>
        </w:rPr>
      </w:pPr>
      <w:del w:id="347" w:author="Hanna, Mick" w:date="2025-10-23T13:43:00Z" w16du:dateUtc="2025-10-23T18:43:00Z">
        <w:r w:rsidRPr="006D5DF1" w:rsidDel="00A15D67">
          <w:rPr>
            <w:sz w:val="24"/>
            <w:szCs w:val="24"/>
          </w:rPr>
          <w:delText>Outages of any duration</w:delText>
        </w:r>
        <w:r w:rsidRPr="006D5DF1" w:rsidDel="00A15D67">
          <w:rPr>
            <w:b/>
            <w:sz w:val="24"/>
            <w:szCs w:val="24"/>
          </w:rPr>
          <w:delText xml:space="preserve"> </w:delText>
        </w:r>
        <w:r w:rsidRPr="00C82DCE" w:rsidDel="00A15D67">
          <w:rPr>
            <w:sz w:val="24"/>
            <w:szCs w:val="24"/>
          </w:rPr>
          <w:delText xml:space="preserve">that occur within the operating window specified above will be counted against the </w:delText>
        </w:r>
        <w:r w:rsidR="0096796F" w:rsidRPr="00C82DCE" w:rsidDel="00A15D67">
          <w:rPr>
            <w:sz w:val="24"/>
            <w:szCs w:val="24"/>
          </w:rPr>
          <w:delText>ListServ</w:delText>
        </w:r>
        <w:r w:rsidRPr="00C82DCE" w:rsidDel="00A15D67">
          <w:rPr>
            <w:sz w:val="24"/>
            <w:szCs w:val="24"/>
          </w:rPr>
          <w:delText xml:space="preserve"> service availability metric</w:delText>
        </w:r>
        <w:r w:rsidR="0096796F" w:rsidRPr="00C82DCE" w:rsidDel="00A15D67">
          <w:rPr>
            <w:sz w:val="24"/>
            <w:szCs w:val="24"/>
          </w:rPr>
          <w:delText>s</w:delText>
        </w:r>
        <w:r w:rsidRPr="00C82DCE" w:rsidDel="00A15D67">
          <w:rPr>
            <w:sz w:val="24"/>
            <w:szCs w:val="24"/>
          </w:rPr>
          <w:delText xml:space="preserve">. </w:delText>
        </w:r>
        <w:r w:rsidDel="00A15D67">
          <w:fldChar w:fldCharType="begin"/>
        </w:r>
        <w:r w:rsidDel="00A15D67">
          <w:delInstrText>HYPERLINK "http://www.ercot.com/mktrules/guides/commercialops/current"</w:delInstrText>
        </w:r>
        <w:r w:rsidDel="00A15D67">
          <w:fldChar w:fldCharType="separate"/>
        </w:r>
        <w:r w:rsidRPr="006D5DF1" w:rsidDel="00A15D67">
          <w:rPr>
            <w:rStyle w:val="Hyperlink"/>
            <w:color w:val="auto"/>
            <w:sz w:val="24"/>
            <w:szCs w:val="24"/>
            <w:u w:val="none"/>
          </w:rPr>
          <w:delText>Market Notices</w:delText>
        </w:r>
        <w:r w:rsidDel="00A15D67">
          <w:fldChar w:fldCharType="end"/>
        </w:r>
        <w:r w:rsidRPr="00C82DCE" w:rsidDel="00A15D67">
          <w:rPr>
            <w:sz w:val="24"/>
            <w:szCs w:val="24"/>
          </w:rPr>
          <w:delText xml:space="preserve"> will only be sent for outages lasting more than 30 minutes. </w:delText>
        </w:r>
      </w:del>
    </w:p>
    <w:p w14:paraId="4D92909D" w14:textId="557EA2CE" w:rsidR="0096796F" w:rsidRPr="006D5DF1" w:rsidDel="00A15D67" w:rsidRDefault="0096796F" w:rsidP="0096796F">
      <w:pPr>
        <w:rPr>
          <w:del w:id="348" w:author="Hanna, Mick" w:date="2025-10-23T13:43:00Z" w16du:dateUtc="2025-10-23T18:43:00Z"/>
          <w:b/>
          <w:sz w:val="24"/>
          <w:szCs w:val="24"/>
        </w:rPr>
      </w:pPr>
    </w:p>
    <w:p w14:paraId="67C2A83D" w14:textId="7C5D5167" w:rsidR="0096796F" w:rsidRPr="00C82DCE" w:rsidDel="00A15D67" w:rsidRDefault="003905A2" w:rsidP="0096796F">
      <w:pPr>
        <w:rPr>
          <w:del w:id="349" w:author="Hanna, Mick" w:date="2025-10-23T13:43:00Z" w16du:dateUtc="2025-10-23T18:43:00Z"/>
          <w:b/>
          <w:sz w:val="24"/>
          <w:szCs w:val="24"/>
        </w:rPr>
      </w:pPr>
      <w:del w:id="350" w:author="Hanna, Mick" w:date="2025-10-23T13:43:00Z" w16du:dateUtc="2025-10-23T18:43:00Z">
        <w:r w:rsidRPr="00C82DCE" w:rsidDel="00A15D67">
          <w:rPr>
            <w:b/>
            <w:sz w:val="24"/>
            <w:szCs w:val="24"/>
          </w:rPr>
          <w:delText>Unplanned o</w:delText>
        </w:r>
        <w:r w:rsidR="0096796F" w:rsidRPr="00C82DCE" w:rsidDel="00A15D67">
          <w:rPr>
            <w:b/>
            <w:sz w:val="24"/>
            <w:szCs w:val="24"/>
          </w:rPr>
          <w:delText xml:space="preserve">utages greater than </w:delText>
        </w:r>
        <w:r w:rsidRPr="00C82DCE" w:rsidDel="00A15D67">
          <w:rPr>
            <w:b/>
            <w:sz w:val="24"/>
            <w:szCs w:val="24"/>
          </w:rPr>
          <w:delText>3</w:delText>
        </w:r>
        <w:r w:rsidR="0096796F" w:rsidRPr="00C82DCE" w:rsidDel="00A15D67">
          <w:rPr>
            <w:b/>
            <w:sz w:val="24"/>
            <w:szCs w:val="24"/>
          </w:rPr>
          <w:delText xml:space="preserve"> hours during core hours (7am to 7pm Monday-Friday), will be defined as an Extended Unplanned Outage.</w:delText>
        </w:r>
      </w:del>
    </w:p>
    <w:p w14:paraId="3D4B2C46" w14:textId="5448B0C0" w:rsidR="0096796F" w:rsidRPr="009F4E77" w:rsidDel="00A15D67" w:rsidRDefault="0096796F" w:rsidP="00124F17">
      <w:pPr>
        <w:numPr>
          <w:ilvl w:val="0"/>
          <w:numId w:val="1"/>
        </w:numPr>
        <w:ind w:left="360"/>
        <w:rPr>
          <w:del w:id="351" w:author="Hanna, Mick" w:date="2025-10-23T13:43:00Z" w16du:dateUtc="2025-10-23T18:43:00Z"/>
          <w:i/>
          <w:sz w:val="24"/>
          <w:szCs w:val="24"/>
        </w:rPr>
      </w:pPr>
      <w:del w:id="352" w:author="Hanna, Mick" w:date="2025-10-23T13:43:00Z" w16du:dateUtc="2025-10-23T18:43:00Z">
        <w:r w:rsidRPr="00C82DCE" w:rsidDel="00A15D67">
          <w:rPr>
            <w:sz w:val="24"/>
            <w:szCs w:val="24"/>
          </w:rPr>
          <w:delText xml:space="preserve">ERCOT </w:delText>
        </w:r>
        <w:r w:rsidR="003905A2" w:rsidRPr="00C82DCE" w:rsidDel="00A15D67">
          <w:rPr>
            <w:sz w:val="24"/>
            <w:szCs w:val="24"/>
          </w:rPr>
          <w:delText>Client Services will initiate the Break Glass procedures to initiate a work around to handle</w:delText>
        </w:r>
        <w:r w:rsidR="00AB123F" w:rsidRPr="009F4E77" w:rsidDel="00A15D67">
          <w:rPr>
            <w:sz w:val="24"/>
            <w:szCs w:val="24"/>
          </w:rPr>
          <w:delText xml:space="preserve"> outbound</w:delText>
        </w:r>
        <w:r w:rsidR="003905A2" w:rsidRPr="00C82DCE" w:rsidDel="00A15D67">
          <w:rPr>
            <w:sz w:val="24"/>
            <w:szCs w:val="24"/>
          </w:rPr>
          <w:delText xml:space="preserve"> ListServ</w:delText>
        </w:r>
        <w:r w:rsidR="003905A2" w:rsidRPr="006D5DF1" w:rsidDel="00A15D67">
          <w:rPr>
            <w:sz w:val="24"/>
            <w:szCs w:val="24"/>
          </w:rPr>
          <w:delText xml:space="preserve"> email </w:delText>
        </w:r>
        <w:r w:rsidR="00AB123F" w:rsidRPr="009F4E77" w:rsidDel="00A15D67">
          <w:rPr>
            <w:sz w:val="24"/>
            <w:szCs w:val="24"/>
          </w:rPr>
          <w:delText>v</w:delText>
        </w:r>
        <w:r w:rsidR="003905A2" w:rsidRPr="00C82DCE" w:rsidDel="00A15D67">
          <w:rPr>
            <w:sz w:val="24"/>
            <w:szCs w:val="24"/>
          </w:rPr>
          <w:delText xml:space="preserve">ia their desk </w:delText>
        </w:r>
        <w:r w:rsidR="003905A2" w:rsidRPr="006D5DF1" w:rsidDel="00A15D67">
          <w:rPr>
            <w:sz w:val="24"/>
            <w:szCs w:val="24"/>
          </w:rPr>
          <w:delText>procedures to maintain lines of communication.</w:delText>
        </w:r>
      </w:del>
    </w:p>
    <w:p w14:paraId="15E83502" w14:textId="03B19BCE" w:rsidR="003905A2" w:rsidRPr="00C82DCE" w:rsidDel="00A15D67" w:rsidRDefault="003905A2">
      <w:pPr>
        <w:ind w:left="360"/>
        <w:rPr>
          <w:del w:id="353" w:author="Hanna, Mick" w:date="2025-10-23T13:43:00Z" w16du:dateUtc="2025-10-23T18:43:00Z"/>
          <w:i/>
          <w:sz w:val="24"/>
          <w:szCs w:val="24"/>
        </w:rPr>
      </w:pPr>
    </w:p>
    <w:p w14:paraId="07EE4E7A" w14:textId="4FB2F072" w:rsidR="0096796F" w:rsidRPr="00C82DCE" w:rsidDel="00A15D67" w:rsidRDefault="0096796F" w:rsidP="0096796F">
      <w:pPr>
        <w:rPr>
          <w:del w:id="354" w:author="Hanna, Mick" w:date="2025-10-23T13:43:00Z" w16du:dateUtc="2025-10-23T18:43:00Z"/>
          <w:sz w:val="24"/>
          <w:szCs w:val="24"/>
        </w:rPr>
      </w:pPr>
    </w:p>
    <w:p w14:paraId="5C455804" w14:textId="36EF618C" w:rsidR="0096796F" w:rsidRPr="006D5DF1" w:rsidDel="00A15D67" w:rsidRDefault="0096796F" w:rsidP="0096796F">
      <w:pPr>
        <w:rPr>
          <w:del w:id="355" w:author="Hanna, Mick" w:date="2025-10-23T13:43:00Z" w16du:dateUtc="2025-10-23T18:43:00Z"/>
          <w:b/>
          <w:sz w:val="24"/>
          <w:szCs w:val="24"/>
        </w:rPr>
      </w:pPr>
      <w:del w:id="356" w:author="Hanna, Mick" w:date="2025-10-23T13:43:00Z" w16du:dateUtc="2025-10-23T18:43:00Z">
        <w:r w:rsidRPr="006D5DF1" w:rsidDel="00A15D67">
          <w:rPr>
            <w:b/>
            <w:sz w:val="24"/>
            <w:szCs w:val="24"/>
          </w:rPr>
          <w:delText xml:space="preserve">Maintenance </w:delText>
        </w:r>
        <w:r w:rsidR="003905A2" w:rsidRPr="006D5DF1" w:rsidDel="00A15D67">
          <w:rPr>
            <w:b/>
            <w:sz w:val="24"/>
            <w:szCs w:val="24"/>
          </w:rPr>
          <w:delText xml:space="preserve">and Release </w:delText>
        </w:r>
        <w:r w:rsidRPr="006D5DF1" w:rsidDel="00A15D67">
          <w:rPr>
            <w:b/>
            <w:sz w:val="24"/>
            <w:szCs w:val="24"/>
          </w:rPr>
          <w:delText>Window:</w:delText>
        </w:r>
      </w:del>
    </w:p>
    <w:p w14:paraId="6B4E660B" w14:textId="384BA842" w:rsidR="0096796F" w:rsidRPr="00C82DCE" w:rsidDel="00A15D67" w:rsidRDefault="0096796F" w:rsidP="0096796F">
      <w:pPr>
        <w:rPr>
          <w:del w:id="357" w:author="Hanna, Mick" w:date="2025-10-23T13:43:00Z" w16du:dateUtc="2025-10-23T18:43:00Z"/>
          <w:sz w:val="24"/>
          <w:szCs w:val="24"/>
        </w:rPr>
      </w:pPr>
      <w:del w:id="358" w:author="Hanna, Mick" w:date="2025-10-23T13:43:00Z" w16du:dateUtc="2025-10-23T18:43:00Z">
        <w:r w:rsidRPr="00C82DCE" w:rsidDel="00A15D67">
          <w:rPr>
            <w:sz w:val="24"/>
            <w:szCs w:val="24"/>
          </w:rPr>
          <w:delText>ERCOT reserves the following times as maintenance outage windows:</w:delText>
        </w:r>
      </w:del>
    </w:p>
    <w:p w14:paraId="39ADB6F9" w14:textId="02CFBB65" w:rsidR="0096796F" w:rsidRPr="006D5DF1" w:rsidDel="00A15D67" w:rsidRDefault="0096796F" w:rsidP="0096796F">
      <w:pPr>
        <w:numPr>
          <w:ilvl w:val="0"/>
          <w:numId w:val="9"/>
        </w:numPr>
        <w:rPr>
          <w:del w:id="359" w:author="Hanna, Mick" w:date="2025-10-23T13:43:00Z" w16du:dateUtc="2025-10-23T18:43:00Z"/>
          <w:sz w:val="24"/>
          <w:szCs w:val="24"/>
        </w:rPr>
      </w:pPr>
      <w:del w:id="360" w:author="Hanna, Mick" w:date="2025-10-23T13:43:00Z" w16du:dateUtc="2025-10-23T18:43:00Z">
        <w:r w:rsidRPr="00C82DCE" w:rsidDel="00A15D67">
          <w:rPr>
            <w:sz w:val="24"/>
            <w:szCs w:val="24"/>
          </w:rPr>
          <w:delText xml:space="preserve">Every </w:delText>
        </w:r>
        <w:r w:rsidR="009664EF" w:rsidRPr="009F4E77" w:rsidDel="00A15D67">
          <w:rPr>
            <w:b/>
            <w:i/>
            <w:sz w:val="24"/>
            <w:szCs w:val="24"/>
          </w:rPr>
          <w:delText>Sunday</w:delText>
        </w:r>
        <w:r w:rsidRPr="00C82DCE" w:rsidDel="00A15D67">
          <w:rPr>
            <w:b/>
            <w:sz w:val="24"/>
            <w:szCs w:val="24"/>
          </w:rPr>
          <w:delText>—</w:delText>
        </w:r>
        <w:r w:rsidR="009664EF" w:rsidRPr="009F4E77" w:rsidDel="00A15D67">
          <w:rPr>
            <w:b/>
            <w:i/>
            <w:sz w:val="24"/>
            <w:szCs w:val="24"/>
          </w:rPr>
          <w:delText>8</w:delText>
        </w:r>
        <w:r w:rsidRPr="00C82DCE" w:rsidDel="00A15D67">
          <w:rPr>
            <w:b/>
            <w:i/>
            <w:sz w:val="24"/>
            <w:szCs w:val="24"/>
          </w:rPr>
          <w:delText>:00</w:delText>
        </w:r>
        <w:r w:rsidR="009664EF" w:rsidRPr="009F4E77" w:rsidDel="00A15D67">
          <w:rPr>
            <w:b/>
            <w:i/>
            <w:sz w:val="24"/>
            <w:szCs w:val="24"/>
          </w:rPr>
          <w:delText>a</w:delText>
        </w:r>
        <w:r w:rsidRPr="00C82DCE" w:rsidDel="00A15D67">
          <w:rPr>
            <w:b/>
            <w:i/>
            <w:sz w:val="24"/>
            <w:szCs w:val="24"/>
          </w:rPr>
          <w:delText xml:space="preserve">m until </w:delText>
        </w:r>
        <w:r w:rsidR="009664EF" w:rsidRPr="009F4E77" w:rsidDel="00A15D67">
          <w:rPr>
            <w:b/>
            <w:i/>
            <w:sz w:val="24"/>
            <w:szCs w:val="24"/>
          </w:rPr>
          <w:delText>1</w:delText>
        </w:r>
        <w:r w:rsidRPr="00C82DCE" w:rsidDel="00A15D67">
          <w:rPr>
            <w:b/>
            <w:i/>
            <w:sz w:val="24"/>
            <w:szCs w:val="24"/>
          </w:rPr>
          <w:delText xml:space="preserve">:00pm </w:delText>
        </w:r>
        <w:r w:rsidRPr="006D5DF1" w:rsidDel="00A15D67">
          <w:rPr>
            <w:sz w:val="24"/>
            <w:szCs w:val="24"/>
          </w:rPr>
          <w:delText>(5 hours)</w:delText>
        </w:r>
      </w:del>
    </w:p>
    <w:p w14:paraId="5851356A" w14:textId="6F3C6AA9" w:rsidR="0096796F" w:rsidRPr="00C82DCE" w:rsidDel="00A15D67" w:rsidRDefault="009664EF" w:rsidP="0096796F">
      <w:pPr>
        <w:rPr>
          <w:del w:id="361" w:author="Hanna, Mick" w:date="2025-10-23T13:43:00Z" w16du:dateUtc="2025-10-23T18:43:00Z"/>
        </w:rPr>
      </w:pPr>
      <w:del w:id="362" w:author="Hanna, Mick" w:date="2025-10-23T13:43:00Z" w16du:dateUtc="2025-10-23T18:43:00Z">
        <w:r w:rsidRPr="006F09EF" w:rsidDel="00A15D67">
          <w:object w:dxaOrig="14385" w:dyaOrig="4275" w14:anchorId="1BD234D4">
            <v:shape id="_x0000_i1036" type="#_x0000_t75" style="width:474.55pt;height:2in" o:ole="">
              <v:imagedata r:id="rId23" o:title=""/>
            </v:shape>
            <o:OLEObject Type="Embed" ProgID="Visio.Drawing.11" ShapeID="_x0000_i1036" DrawAspect="Content" ObjectID="_1822737705" r:id="rId24"/>
          </w:object>
        </w:r>
      </w:del>
    </w:p>
    <w:p w14:paraId="028FB460" w14:textId="2E8C0655" w:rsidR="006A6F86" w:rsidRPr="006D5DF1" w:rsidDel="00A15D67" w:rsidRDefault="006A6F86" w:rsidP="006A6F86">
      <w:pPr>
        <w:rPr>
          <w:del w:id="363" w:author="Hanna, Mick" w:date="2025-10-23T13:43:00Z" w16du:dateUtc="2025-10-23T18:43:00Z"/>
          <w:b/>
          <w:i/>
          <w:sz w:val="24"/>
          <w:szCs w:val="24"/>
        </w:rPr>
      </w:pPr>
      <w:del w:id="364" w:author="Hanna, Mick" w:date="2025-10-23T13:43:00Z" w16du:dateUtc="2025-10-23T18:43:00Z">
        <w:r w:rsidRPr="006D5DF1" w:rsidDel="00A15D67">
          <w:rPr>
            <w:b/>
            <w:i/>
            <w:sz w:val="24"/>
            <w:szCs w:val="24"/>
          </w:rPr>
          <w:delText>Availability Monitoring:</w:delText>
        </w:r>
      </w:del>
    </w:p>
    <w:p w14:paraId="5E0782E4" w14:textId="265015EE" w:rsidR="006A6F86" w:rsidRPr="00C82DCE" w:rsidDel="00A15D67" w:rsidRDefault="006A6F86" w:rsidP="006A6F86">
      <w:pPr>
        <w:rPr>
          <w:del w:id="365" w:author="Hanna, Mick" w:date="2025-10-23T13:43:00Z" w16du:dateUtc="2025-10-23T18:43:00Z"/>
          <w:sz w:val="24"/>
          <w:szCs w:val="24"/>
        </w:rPr>
      </w:pPr>
      <w:del w:id="366" w:author="Hanna, Mick" w:date="2025-10-23T13:43:00Z" w16du:dateUtc="2025-10-23T18:43:00Z">
        <w:r w:rsidRPr="00C82DCE" w:rsidDel="00A15D67">
          <w:rPr>
            <w:sz w:val="24"/>
            <w:szCs w:val="24"/>
          </w:rPr>
          <w:delText xml:space="preserve">Availability for ListServ is monitored through system process metrics which execute scripts against the IT applications and system metrics. Each are gathered in 5 minute intervals and show application and hardware uptime. Upon returning a valid response, the IT application will be considered available.  </w:delText>
        </w:r>
      </w:del>
    </w:p>
    <w:p w14:paraId="51F36C54" w14:textId="69661F27" w:rsidR="006A6F86" w:rsidRPr="006D5DF1" w:rsidDel="00A15D67" w:rsidRDefault="006A6F86" w:rsidP="006A6F86">
      <w:pPr>
        <w:outlineLvl w:val="0"/>
        <w:rPr>
          <w:del w:id="367" w:author="Hanna, Mick" w:date="2025-10-23T13:43:00Z" w16du:dateUtc="2025-10-23T18:43:00Z"/>
          <w:i/>
          <w:sz w:val="36"/>
          <w:szCs w:val="36"/>
        </w:rPr>
      </w:pPr>
    </w:p>
    <w:p w14:paraId="37E7F4FA" w14:textId="0376C44D" w:rsidR="006A6F86" w:rsidRPr="00C82DCE" w:rsidDel="00A15D67" w:rsidRDefault="006A6F86" w:rsidP="006A6F86">
      <w:pPr>
        <w:outlineLvl w:val="0"/>
        <w:rPr>
          <w:del w:id="368" w:author="Hanna, Mick" w:date="2025-10-23T13:43:00Z" w16du:dateUtc="2025-10-23T18:43:00Z"/>
          <w:i/>
          <w:sz w:val="36"/>
          <w:szCs w:val="36"/>
        </w:rPr>
      </w:pPr>
      <w:del w:id="369" w:author="Hanna, Mick" w:date="2025-10-23T13:43:00Z" w16du:dateUtc="2025-10-23T18:43:00Z">
        <w:r w:rsidRPr="00C82DCE" w:rsidDel="00A15D67">
          <w:rPr>
            <w:i/>
            <w:sz w:val="36"/>
            <w:szCs w:val="36"/>
          </w:rPr>
          <w:delText>2.3.3 Market Notification and Reporting</w:delText>
        </w:r>
      </w:del>
    </w:p>
    <w:p w14:paraId="58ADE30D" w14:textId="2E55C14E" w:rsidR="006A6F86" w:rsidRPr="00C82DCE" w:rsidDel="00A15D67" w:rsidRDefault="006A6F86" w:rsidP="006A6F86">
      <w:pPr>
        <w:outlineLvl w:val="0"/>
        <w:rPr>
          <w:del w:id="370" w:author="Hanna, Mick" w:date="2025-10-23T13:43:00Z" w16du:dateUtc="2025-10-23T18:43:00Z"/>
          <w:sz w:val="24"/>
          <w:szCs w:val="24"/>
        </w:rPr>
      </w:pPr>
      <w:del w:id="371" w:author="Hanna, Mick" w:date="2025-10-23T13:43:00Z" w16du:dateUtc="2025-10-23T18:43:00Z">
        <w:r w:rsidRPr="00C82DCE" w:rsidDel="00A15D67">
          <w:rPr>
            <w:sz w:val="24"/>
            <w:szCs w:val="24"/>
          </w:rPr>
          <w:delText xml:space="preserve">ERCOT will measure and report monthly ListServ availability, list posts and emails sent.  These results will be reported monthly through the ERCOT governance process that includes the Texas Data Transport and MarkeTrak Systems Working Group, the Retail Market Subcommittee.  </w:delText>
        </w:r>
      </w:del>
    </w:p>
    <w:p w14:paraId="21EC4776" w14:textId="2AE59B0A" w:rsidR="006A6F86" w:rsidRPr="00C82DCE" w:rsidDel="00A15D67" w:rsidRDefault="006A6F86" w:rsidP="006A6F86">
      <w:pPr>
        <w:outlineLvl w:val="0"/>
        <w:rPr>
          <w:del w:id="372" w:author="Hanna, Mick" w:date="2025-10-23T13:43:00Z" w16du:dateUtc="2025-10-23T18:43:00Z"/>
          <w:sz w:val="24"/>
          <w:szCs w:val="24"/>
        </w:rPr>
      </w:pPr>
    </w:p>
    <w:p w14:paraId="007E3643" w14:textId="150A9081" w:rsidR="006A6F86" w:rsidRPr="00C82DCE" w:rsidDel="00A15D67" w:rsidRDefault="006A6F86" w:rsidP="006A6F86">
      <w:pPr>
        <w:outlineLvl w:val="0"/>
        <w:rPr>
          <w:del w:id="373" w:author="Hanna, Mick" w:date="2025-10-23T13:43:00Z" w16du:dateUtc="2025-10-23T18:43:00Z"/>
          <w:sz w:val="24"/>
          <w:szCs w:val="24"/>
        </w:rPr>
      </w:pPr>
      <w:del w:id="374" w:author="Hanna, Mick" w:date="2025-10-23T13:43:00Z" w16du:dateUtc="2025-10-23T18:43:00Z">
        <w:r w:rsidRPr="00C82DCE" w:rsidDel="00A15D67">
          <w:rPr>
            <w:sz w:val="24"/>
            <w:szCs w:val="24"/>
          </w:rPr>
          <w:delText xml:space="preserve">ERCOT will maintain a log containing ListServ processing incidents that will be updated monthly and made available on the ERCOT Service Level Agreement </w:delText>
        </w:r>
        <w:r w:rsidRPr="00C82DCE" w:rsidDel="00A15D67">
          <w:rPr>
            <w:sz w:val="24"/>
            <w:szCs w:val="24"/>
          </w:rPr>
          <w:lastRenderedPageBreak/>
          <w:delText>website (</w:delText>
        </w:r>
        <w:r w:rsidDel="00A15D67">
          <w:fldChar w:fldCharType="begin"/>
        </w:r>
        <w:r w:rsidDel="00A15D67">
          <w:delInstrText>HYPERLINK "http://www.ercot.com/services/sla/"</w:delInstrText>
        </w:r>
        <w:r w:rsidDel="00A15D67">
          <w:fldChar w:fldCharType="separate"/>
        </w:r>
        <w:r w:rsidRPr="009F4E77" w:rsidDel="00A15D67">
          <w:rPr>
            <w:rStyle w:val="Hyperlink"/>
            <w:color w:val="auto"/>
            <w:sz w:val="24"/>
            <w:szCs w:val="24"/>
          </w:rPr>
          <w:delText>http://www.ercot.com/services/sla/</w:delText>
        </w:r>
        <w:r w:rsidDel="00A15D67">
          <w:fldChar w:fldCharType="end"/>
        </w:r>
        <w:r w:rsidRPr="00C82DCE" w:rsidDel="00A15D67">
          <w:rPr>
            <w:sz w:val="24"/>
            <w:szCs w:val="24"/>
          </w:rPr>
          <w:delText>).  This log will include service availability and detailed information regardi</w:delText>
        </w:r>
        <w:r w:rsidRPr="006D5DF1" w:rsidDel="00A15D67">
          <w:rPr>
            <w:sz w:val="24"/>
            <w:szCs w:val="24"/>
          </w:rPr>
          <w:delText>ng each incident related to ListServ processing.  ERCOT IT Management will make initial classification of each incident, based on criteria in Appendix A.  Upon review through the stakeholder process, this classification may be changed.</w:delText>
        </w:r>
      </w:del>
    </w:p>
    <w:p w14:paraId="699F3572" w14:textId="4571B749" w:rsidR="0096796F" w:rsidRDefault="0096796F" w:rsidP="0096796F">
      <w:pPr>
        <w:outlineLvl w:val="0"/>
        <w:rPr>
          <w:sz w:val="24"/>
          <w:szCs w:val="24"/>
        </w:rPr>
      </w:pPr>
    </w:p>
    <w:p w14:paraId="2FFB0834" w14:textId="77777777" w:rsidR="001A760B" w:rsidRPr="00C74B86" w:rsidRDefault="001A760B" w:rsidP="00843796">
      <w:pPr>
        <w:outlineLvl w:val="0"/>
        <w:rPr>
          <w:sz w:val="24"/>
          <w:szCs w:val="24"/>
        </w:rPr>
      </w:pPr>
    </w:p>
    <w:p w14:paraId="4C767BF2" w14:textId="77777777" w:rsidR="001A760B" w:rsidRPr="00C61905" w:rsidRDefault="001A760B" w:rsidP="00495906">
      <w:pPr>
        <w:rPr>
          <w:i/>
          <w:sz w:val="48"/>
          <w:szCs w:val="48"/>
        </w:rPr>
      </w:pPr>
      <w:r>
        <w:rPr>
          <w:i/>
          <w:sz w:val="48"/>
          <w:szCs w:val="48"/>
        </w:rPr>
        <w:t>3.IT Services Reporting</w:t>
      </w:r>
    </w:p>
    <w:p w14:paraId="787DD092" w14:textId="77777777" w:rsidR="001A760B" w:rsidRDefault="001A760B" w:rsidP="00495906">
      <w:pPr>
        <w:rPr>
          <w:i/>
          <w:sz w:val="36"/>
          <w:szCs w:val="36"/>
        </w:rPr>
      </w:pPr>
    </w:p>
    <w:p w14:paraId="0DB77331" w14:textId="77777777" w:rsidR="001A760B" w:rsidRDefault="001A760B" w:rsidP="00DB4DF6">
      <w:pPr>
        <w:rPr>
          <w:sz w:val="24"/>
          <w:szCs w:val="24"/>
        </w:rPr>
      </w:pPr>
      <w:r>
        <w:rPr>
          <w:sz w:val="24"/>
          <w:szCs w:val="24"/>
        </w:rPr>
        <w:t>Service availability and impacting events related to the IT services described in this document will be reported monthly to the</w:t>
      </w:r>
      <w:r w:rsidR="00127C62" w:rsidRPr="00127C62">
        <w:rPr>
          <w:sz w:val="24"/>
          <w:szCs w:val="24"/>
        </w:rPr>
        <w:t xml:space="preserve"> </w:t>
      </w:r>
      <w:r w:rsidR="00127C62">
        <w:rPr>
          <w:sz w:val="24"/>
          <w:szCs w:val="24"/>
        </w:rPr>
        <w:t>Texas Data Transport</w:t>
      </w:r>
      <w:r>
        <w:rPr>
          <w:sz w:val="24"/>
          <w:szCs w:val="24"/>
        </w:rPr>
        <w:t xml:space="preserve"> and the Retail Market Subcommittee.  The availability metrics and detailed market notice log will be </w:t>
      </w:r>
      <w:r w:rsidRPr="00DB4DF6">
        <w:rPr>
          <w:sz w:val="24"/>
          <w:szCs w:val="24"/>
        </w:rPr>
        <w:t xml:space="preserve">updated monthly and posted to the Retail Market Subcommittee website on </w:t>
      </w:r>
      <w:hyperlink r:id="rId25" w:history="1">
        <w:r w:rsidRPr="00DB4DF6">
          <w:rPr>
            <w:rStyle w:val="Hyperlink"/>
            <w:sz w:val="24"/>
            <w:szCs w:val="24"/>
          </w:rPr>
          <w:t>www.ercot.com</w:t>
        </w:r>
      </w:hyperlink>
      <w:r w:rsidRPr="00DB4DF6">
        <w:rPr>
          <w:sz w:val="24"/>
          <w:szCs w:val="24"/>
        </w:rPr>
        <w:t>.</w:t>
      </w:r>
    </w:p>
    <w:p w14:paraId="51CAE5E8" w14:textId="77777777" w:rsidR="001A760B" w:rsidRDefault="001A760B" w:rsidP="00495906">
      <w:pPr>
        <w:rPr>
          <w:sz w:val="24"/>
          <w:szCs w:val="24"/>
        </w:rPr>
      </w:pPr>
    </w:p>
    <w:p w14:paraId="6FE2DD94" w14:textId="77777777" w:rsidR="001A760B" w:rsidRDefault="001A760B" w:rsidP="00495906">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6D5B70F9" w14:textId="77777777" w:rsidR="001A760B" w:rsidRDefault="001A760B" w:rsidP="005F70B3">
      <w:pPr>
        <w:rPr>
          <w:sz w:val="24"/>
          <w:szCs w:val="24"/>
        </w:rPr>
      </w:pPr>
    </w:p>
    <w:p w14:paraId="6809E42F" w14:textId="77777777" w:rsidR="0015125C" w:rsidRDefault="001A760B" w:rsidP="006438D8">
      <w:pPr>
        <w:numPr>
          <w:ilvl w:val="0"/>
          <w:numId w:val="19"/>
        </w:numPr>
        <w:rPr>
          <w:sz w:val="24"/>
          <w:szCs w:val="24"/>
        </w:rPr>
      </w:pPr>
      <w:r>
        <w:rPr>
          <w:sz w:val="24"/>
          <w:szCs w:val="24"/>
        </w:rPr>
        <w:t xml:space="preserve">Date </w:t>
      </w:r>
      <w:r w:rsidR="0015125C">
        <w:rPr>
          <w:sz w:val="24"/>
          <w:szCs w:val="24"/>
        </w:rPr>
        <w:t xml:space="preserve">of </w:t>
      </w:r>
      <w:r>
        <w:rPr>
          <w:sz w:val="24"/>
          <w:szCs w:val="24"/>
        </w:rPr>
        <w:t>Market Notice</w:t>
      </w:r>
    </w:p>
    <w:p w14:paraId="5E83D649" w14:textId="77777777" w:rsidR="0015125C" w:rsidRDefault="0015125C" w:rsidP="006438D8">
      <w:pPr>
        <w:numPr>
          <w:ilvl w:val="0"/>
          <w:numId w:val="19"/>
        </w:numPr>
        <w:rPr>
          <w:sz w:val="24"/>
          <w:szCs w:val="24"/>
        </w:rPr>
      </w:pPr>
      <w:r>
        <w:rPr>
          <w:sz w:val="24"/>
          <w:szCs w:val="24"/>
        </w:rPr>
        <w:t>Outage Date</w:t>
      </w:r>
    </w:p>
    <w:p w14:paraId="02C087FD" w14:textId="77777777" w:rsidR="0015125C" w:rsidRDefault="0015125C" w:rsidP="006438D8">
      <w:pPr>
        <w:numPr>
          <w:ilvl w:val="0"/>
          <w:numId w:val="19"/>
        </w:numPr>
        <w:rPr>
          <w:sz w:val="24"/>
          <w:szCs w:val="24"/>
        </w:rPr>
      </w:pPr>
      <w:r>
        <w:rPr>
          <w:sz w:val="24"/>
          <w:szCs w:val="24"/>
        </w:rPr>
        <w:t>Market Notice Subject</w:t>
      </w:r>
    </w:p>
    <w:p w14:paraId="2F2DA3BE" w14:textId="77777777" w:rsidR="0015125C" w:rsidRDefault="0015125C" w:rsidP="006438D8">
      <w:pPr>
        <w:numPr>
          <w:ilvl w:val="0"/>
          <w:numId w:val="19"/>
        </w:numPr>
        <w:rPr>
          <w:sz w:val="24"/>
          <w:szCs w:val="24"/>
        </w:rPr>
      </w:pPr>
      <w:r>
        <w:rPr>
          <w:sz w:val="24"/>
          <w:szCs w:val="24"/>
        </w:rPr>
        <w:t>Market Notice ID</w:t>
      </w:r>
    </w:p>
    <w:p w14:paraId="04EF77A9" w14:textId="77777777" w:rsidR="0015125C" w:rsidRDefault="0015125C" w:rsidP="006438D8">
      <w:pPr>
        <w:numPr>
          <w:ilvl w:val="0"/>
          <w:numId w:val="19"/>
        </w:numPr>
        <w:rPr>
          <w:sz w:val="24"/>
          <w:szCs w:val="24"/>
        </w:rPr>
      </w:pPr>
      <w:r>
        <w:rPr>
          <w:sz w:val="24"/>
          <w:szCs w:val="24"/>
        </w:rPr>
        <w:t>Notice Status (Initial/Follow Up)</w:t>
      </w:r>
    </w:p>
    <w:p w14:paraId="71CE4B62" w14:textId="77777777" w:rsidR="001A760B" w:rsidRDefault="0015125C" w:rsidP="006438D8">
      <w:pPr>
        <w:numPr>
          <w:ilvl w:val="0"/>
          <w:numId w:val="19"/>
        </w:numPr>
        <w:rPr>
          <w:sz w:val="24"/>
          <w:szCs w:val="24"/>
        </w:rPr>
      </w:pPr>
      <w:r>
        <w:rPr>
          <w:sz w:val="24"/>
          <w:szCs w:val="24"/>
        </w:rPr>
        <w:t>Type (Planned/Unplanned)</w:t>
      </w:r>
    </w:p>
    <w:p w14:paraId="122EE943" w14:textId="77777777" w:rsidR="001A760B" w:rsidRDefault="0015125C" w:rsidP="00601A7C">
      <w:pPr>
        <w:numPr>
          <w:ilvl w:val="0"/>
          <w:numId w:val="19"/>
        </w:numPr>
        <w:rPr>
          <w:sz w:val="24"/>
          <w:szCs w:val="24"/>
        </w:rPr>
      </w:pPr>
      <w:r>
        <w:rPr>
          <w:sz w:val="24"/>
          <w:szCs w:val="24"/>
        </w:rPr>
        <w:t>Incident Status (Complete/Upcoming/Ongoing)</w:t>
      </w:r>
    </w:p>
    <w:p w14:paraId="2CB77028" w14:textId="77777777" w:rsidR="002960BD" w:rsidRDefault="002960BD" w:rsidP="00B0565C">
      <w:pPr>
        <w:numPr>
          <w:ilvl w:val="0"/>
          <w:numId w:val="19"/>
        </w:numPr>
        <w:rPr>
          <w:sz w:val="24"/>
          <w:szCs w:val="24"/>
        </w:rPr>
      </w:pPr>
      <w:r>
        <w:rPr>
          <w:sz w:val="24"/>
          <w:szCs w:val="24"/>
        </w:rPr>
        <w:t>Business Service</w:t>
      </w:r>
      <w:r w:rsidR="0015125C">
        <w:rPr>
          <w:sz w:val="24"/>
          <w:szCs w:val="24"/>
        </w:rPr>
        <w:t xml:space="preserve"> (Retail/Non-Retail)</w:t>
      </w:r>
    </w:p>
    <w:p w14:paraId="14566695" w14:textId="77777777" w:rsidR="001A760B" w:rsidRDefault="002960BD" w:rsidP="00B0565C">
      <w:pPr>
        <w:numPr>
          <w:ilvl w:val="0"/>
          <w:numId w:val="19"/>
        </w:numPr>
        <w:rPr>
          <w:sz w:val="24"/>
          <w:szCs w:val="24"/>
        </w:rPr>
      </w:pPr>
      <w:r>
        <w:rPr>
          <w:sz w:val="24"/>
          <w:szCs w:val="24"/>
        </w:rPr>
        <w:t>Notable Impacts</w:t>
      </w:r>
    </w:p>
    <w:p w14:paraId="51AA1082" w14:textId="77777777" w:rsidR="001A760B" w:rsidRDefault="001A760B" w:rsidP="00601A7C">
      <w:pPr>
        <w:rPr>
          <w:sz w:val="24"/>
          <w:szCs w:val="24"/>
        </w:rPr>
      </w:pPr>
    </w:p>
    <w:p w14:paraId="044835C7" w14:textId="77777777" w:rsidR="001A760B" w:rsidRDefault="001A760B" w:rsidP="006438D8">
      <w:pPr>
        <w:rPr>
          <w:sz w:val="24"/>
          <w:szCs w:val="24"/>
        </w:rPr>
      </w:pPr>
    </w:p>
    <w:p w14:paraId="6143D202" w14:textId="77777777" w:rsidR="001A760B" w:rsidRDefault="001A760B" w:rsidP="006438D8">
      <w:pPr>
        <w:rPr>
          <w:sz w:val="24"/>
          <w:szCs w:val="24"/>
        </w:rPr>
      </w:pPr>
      <w:r>
        <w:rPr>
          <w:sz w:val="24"/>
          <w:szCs w:val="24"/>
        </w:rPr>
        <w:t xml:space="preserve">Market Participants may provide data and information regarding the </w:t>
      </w:r>
      <w:r w:rsidR="002960BD">
        <w:rPr>
          <w:sz w:val="24"/>
          <w:szCs w:val="24"/>
        </w:rPr>
        <w:t xml:space="preserve">notable </w:t>
      </w:r>
      <w:r>
        <w:rPr>
          <w:sz w:val="24"/>
          <w:szCs w:val="24"/>
        </w:rPr>
        <w:t xml:space="preserve">impacts of an incident to ERCOT to be included in the monthly report detailed above. Information provided to ERCOT for the purposes of inclusion in the incident log will be treated </w:t>
      </w:r>
      <w:r w:rsidRPr="005C3CFC">
        <w:rPr>
          <w:rFonts w:cs="Arial"/>
          <w:sz w:val="24"/>
          <w:szCs w:val="24"/>
        </w:rPr>
        <w:t>as confidential and may be submitted t</w:t>
      </w:r>
      <w:r w:rsidR="00F17DFC">
        <w:rPr>
          <w:rFonts w:cs="Arial"/>
          <w:sz w:val="24"/>
          <w:szCs w:val="24"/>
        </w:rPr>
        <w:t>o their client representative.</w:t>
      </w:r>
    </w:p>
    <w:p w14:paraId="01DC71D8" w14:textId="77777777" w:rsidR="001A760B" w:rsidRDefault="001A760B" w:rsidP="007F1AF2">
      <w:pPr>
        <w:rPr>
          <w:i/>
          <w:sz w:val="36"/>
          <w:szCs w:val="36"/>
        </w:rPr>
      </w:pPr>
      <w:r>
        <w:rPr>
          <w:sz w:val="24"/>
          <w:szCs w:val="24"/>
        </w:rPr>
        <w:t xml:space="preserve"> </w:t>
      </w:r>
    </w:p>
    <w:p w14:paraId="01081A27" w14:textId="77777777" w:rsidR="001A760B" w:rsidRPr="00C61905" w:rsidRDefault="008A54B8" w:rsidP="00843796">
      <w:pPr>
        <w:outlineLvl w:val="0"/>
        <w:rPr>
          <w:i/>
          <w:sz w:val="48"/>
          <w:szCs w:val="48"/>
        </w:rPr>
      </w:pPr>
      <w:bookmarkStart w:id="375" w:name="_Toc165705268"/>
      <w:r>
        <w:rPr>
          <w:i/>
          <w:sz w:val="48"/>
          <w:szCs w:val="48"/>
        </w:rPr>
        <w:t>4</w:t>
      </w:r>
      <w:r w:rsidR="001A760B">
        <w:rPr>
          <w:i/>
          <w:sz w:val="48"/>
          <w:szCs w:val="48"/>
        </w:rPr>
        <w:t xml:space="preserve">. </w:t>
      </w:r>
      <w:r w:rsidR="001A760B" w:rsidRPr="00C61905">
        <w:rPr>
          <w:i/>
          <w:sz w:val="48"/>
          <w:szCs w:val="48"/>
        </w:rPr>
        <w:t>Service Availability Renegotiations and Change Control Process</w:t>
      </w:r>
      <w:bookmarkEnd w:id="375"/>
    </w:p>
    <w:p w14:paraId="2EE003DE" w14:textId="77777777" w:rsidR="001A760B" w:rsidRDefault="001A760B" w:rsidP="00843796">
      <w:pPr>
        <w:rPr>
          <w:i/>
          <w:sz w:val="24"/>
          <w:szCs w:val="24"/>
        </w:rPr>
      </w:pPr>
    </w:p>
    <w:p w14:paraId="630120E0" w14:textId="77777777" w:rsidR="001A760B" w:rsidRDefault="001A760B" w:rsidP="00843796">
      <w:pPr>
        <w:rPr>
          <w:sz w:val="24"/>
          <w:szCs w:val="24"/>
        </w:rPr>
      </w:pPr>
      <w:r>
        <w:rPr>
          <w:sz w:val="24"/>
          <w:szCs w:val="24"/>
        </w:rPr>
        <w:t>Renegotiations of ERCOT retail market IT services can be initiated by either Market Participants or ERCOT management by making a request to the Retail Market Subcommittee.</w:t>
      </w:r>
    </w:p>
    <w:p w14:paraId="3D571824" w14:textId="77777777" w:rsidR="001A760B" w:rsidRDefault="001A760B" w:rsidP="00843796">
      <w:pPr>
        <w:rPr>
          <w:sz w:val="24"/>
          <w:szCs w:val="24"/>
        </w:rPr>
      </w:pPr>
    </w:p>
    <w:p w14:paraId="5145E84E" w14:textId="77777777" w:rsidR="001A760B" w:rsidRDefault="001A760B" w:rsidP="00843796">
      <w:pPr>
        <w:rPr>
          <w:sz w:val="24"/>
          <w:szCs w:val="24"/>
        </w:rPr>
      </w:pPr>
      <w:r>
        <w:rPr>
          <w:sz w:val="24"/>
          <w:szCs w:val="24"/>
        </w:rPr>
        <w:lastRenderedPageBreak/>
        <w:t xml:space="preserve">Version control in the form of document version numbering will be maintained in this document as a means of providing a change control process.  </w:t>
      </w:r>
    </w:p>
    <w:p w14:paraId="1974577B" w14:textId="77777777" w:rsidR="00B31D37" w:rsidRDefault="00B31D37" w:rsidP="0094263B">
      <w:pPr>
        <w:outlineLvl w:val="0"/>
        <w:rPr>
          <w:i/>
          <w:sz w:val="48"/>
          <w:szCs w:val="48"/>
        </w:rPr>
      </w:pPr>
      <w:bookmarkStart w:id="376" w:name="_Toc165705270"/>
    </w:p>
    <w:p w14:paraId="5D0A6AB0" w14:textId="77777777" w:rsidR="00B31D37" w:rsidRDefault="00B31D37" w:rsidP="0094263B">
      <w:pPr>
        <w:outlineLvl w:val="0"/>
        <w:rPr>
          <w:i/>
          <w:sz w:val="48"/>
          <w:szCs w:val="48"/>
        </w:rPr>
      </w:pPr>
    </w:p>
    <w:p w14:paraId="1F9D03F7" w14:textId="77777777" w:rsidR="00B31D37" w:rsidRDefault="00B31D37" w:rsidP="0094263B">
      <w:pPr>
        <w:outlineLvl w:val="0"/>
        <w:rPr>
          <w:i/>
          <w:sz w:val="48"/>
          <w:szCs w:val="48"/>
        </w:rPr>
      </w:pPr>
    </w:p>
    <w:p w14:paraId="1DC141B5" w14:textId="73ABC477" w:rsidR="001A760B" w:rsidRPr="008B34BE" w:rsidRDefault="008A54B8" w:rsidP="0094263B">
      <w:pPr>
        <w:outlineLvl w:val="0"/>
        <w:rPr>
          <w:i/>
          <w:sz w:val="48"/>
          <w:szCs w:val="48"/>
        </w:rPr>
      </w:pPr>
      <w:r>
        <w:rPr>
          <w:i/>
          <w:sz w:val="48"/>
          <w:szCs w:val="48"/>
        </w:rPr>
        <w:t>5</w:t>
      </w:r>
      <w:r w:rsidR="001A760B">
        <w:rPr>
          <w:i/>
          <w:sz w:val="48"/>
          <w:szCs w:val="48"/>
        </w:rPr>
        <w:t xml:space="preserve">. </w:t>
      </w:r>
      <w:r w:rsidR="001A760B" w:rsidRPr="008B34BE">
        <w:rPr>
          <w:i/>
          <w:sz w:val="48"/>
          <w:szCs w:val="48"/>
        </w:rPr>
        <w:t>Annual Review Process</w:t>
      </w:r>
      <w:bookmarkEnd w:id="376"/>
    </w:p>
    <w:p w14:paraId="1A028EA8" w14:textId="77777777" w:rsidR="001A760B" w:rsidRDefault="001A760B" w:rsidP="0094263B">
      <w:pPr>
        <w:rPr>
          <w:sz w:val="24"/>
          <w:szCs w:val="24"/>
        </w:rPr>
      </w:pPr>
    </w:p>
    <w:p w14:paraId="6F277B99" w14:textId="77777777" w:rsidR="001A760B" w:rsidRDefault="001A760B" w:rsidP="0094263B">
      <w:pPr>
        <w:rPr>
          <w:sz w:val="24"/>
          <w:szCs w:val="24"/>
        </w:rPr>
      </w:pPr>
      <w:r>
        <w:rPr>
          <w:sz w:val="24"/>
          <w:szCs w:val="24"/>
        </w:rPr>
        <w:t xml:space="preserve">ERCOT is committed to providing IT services to the competitive electric market in </w:t>
      </w:r>
      <w:smartTag w:uri="urn:schemas-microsoft-com:office:smarttags" w:element="State">
        <w:r>
          <w:rPr>
            <w:sz w:val="24"/>
            <w:szCs w:val="24"/>
          </w:rPr>
          <w:t>Texas</w:t>
        </w:r>
      </w:smartTag>
      <w:r>
        <w:rPr>
          <w:sz w:val="24"/>
          <w:szCs w:val="24"/>
        </w:rPr>
        <w:t xml:space="preserve">.  ERCOT intends that the IT services described in this document align with market participant requirements to the extent that is operationally feasible.  To maintain alignment between the requirements of the market participants and the retail market IT services delivered by ERCOT, the service availability targets defined in this document will be reviewed at least annually. </w:t>
      </w:r>
    </w:p>
    <w:p w14:paraId="58BDA21A" w14:textId="77777777" w:rsidR="001A760B" w:rsidRDefault="001A760B" w:rsidP="0094263B">
      <w:pPr>
        <w:rPr>
          <w:sz w:val="24"/>
          <w:szCs w:val="24"/>
        </w:rPr>
      </w:pPr>
      <w:r>
        <w:rPr>
          <w:sz w:val="24"/>
          <w:szCs w:val="24"/>
        </w:rPr>
        <w:t xml:space="preserve"> </w:t>
      </w:r>
    </w:p>
    <w:p w14:paraId="7E00B3A8" w14:textId="77777777" w:rsidR="001A760B" w:rsidRPr="008B34BE" w:rsidRDefault="008A54B8" w:rsidP="007F1AF2">
      <w:pPr>
        <w:outlineLvl w:val="0"/>
        <w:rPr>
          <w:i/>
          <w:sz w:val="48"/>
          <w:szCs w:val="48"/>
        </w:rPr>
      </w:pPr>
      <w:r>
        <w:rPr>
          <w:i/>
          <w:sz w:val="48"/>
          <w:szCs w:val="48"/>
        </w:rPr>
        <w:t>6</w:t>
      </w:r>
      <w:r w:rsidR="001A760B">
        <w:rPr>
          <w:i/>
          <w:sz w:val="48"/>
          <w:szCs w:val="48"/>
        </w:rPr>
        <w:t>. Approvals</w:t>
      </w:r>
    </w:p>
    <w:p w14:paraId="7BF929AA" w14:textId="77777777" w:rsidR="001A760B" w:rsidRDefault="001A7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2223"/>
        <w:gridCol w:w="2632"/>
        <w:gridCol w:w="1521"/>
      </w:tblGrid>
      <w:tr w:rsidR="001A760B" w:rsidRPr="00EC1515" w14:paraId="0D6D7F64" w14:textId="77777777" w:rsidTr="00EC1515">
        <w:tc>
          <w:tcPr>
            <w:tcW w:w="2297" w:type="dxa"/>
            <w:shd w:val="clear" w:color="auto" w:fill="99CCFF"/>
          </w:tcPr>
          <w:p w14:paraId="20C065DB" w14:textId="77777777" w:rsidR="001A760B" w:rsidRPr="00EC1515" w:rsidRDefault="001A760B" w:rsidP="00EC1515">
            <w:pPr>
              <w:jc w:val="center"/>
              <w:rPr>
                <w:rFonts w:cs="Arial"/>
                <w:b/>
              </w:rPr>
            </w:pPr>
            <w:r w:rsidRPr="00EC1515">
              <w:rPr>
                <w:rFonts w:cs="Arial"/>
                <w:b/>
              </w:rPr>
              <w:t>Area of Responsibility</w:t>
            </w:r>
          </w:p>
          <w:p w14:paraId="10104938" w14:textId="77777777" w:rsidR="001A760B" w:rsidRPr="00EC1515" w:rsidRDefault="001A760B" w:rsidP="00EC1515">
            <w:pPr>
              <w:jc w:val="center"/>
              <w:rPr>
                <w:rFonts w:cs="Arial"/>
                <w:b/>
              </w:rPr>
            </w:pPr>
          </w:p>
        </w:tc>
        <w:tc>
          <w:tcPr>
            <w:tcW w:w="2290" w:type="dxa"/>
            <w:shd w:val="clear" w:color="auto" w:fill="99CCFF"/>
          </w:tcPr>
          <w:p w14:paraId="5BD5A7D5" w14:textId="1734E290" w:rsidR="001A760B" w:rsidRPr="00EC1515" w:rsidRDefault="0046059F" w:rsidP="00EC1515">
            <w:pPr>
              <w:jc w:val="center"/>
              <w:rPr>
                <w:rFonts w:cs="Arial"/>
                <w:b/>
              </w:rPr>
            </w:pPr>
            <w:r>
              <w:rPr>
                <w:rFonts w:cs="Arial"/>
                <w:b/>
              </w:rPr>
              <w:t>Role</w:t>
            </w:r>
            <w:r w:rsidR="001376F5">
              <w:rPr>
                <w:rFonts w:cs="Arial"/>
                <w:b/>
              </w:rPr>
              <w:t xml:space="preserve"> for Approver</w:t>
            </w:r>
          </w:p>
        </w:tc>
        <w:tc>
          <w:tcPr>
            <w:tcW w:w="2728" w:type="dxa"/>
            <w:shd w:val="clear" w:color="auto" w:fill="99CCFF"/>
          </w:tcPr>
          <w:p w14:paraId="2E9482F4" w14:textId="77777777" w:rsidR="001A760B" w:rsidRPr="00EC1515" w:rsidRDefault="001A760B" w:rsidP="00EC1515">
            <w:pPr>
              <w:jc w:val="center"/>
              <w:rPr>
                <w:rFonts w:cs="Arial"/>
                <w:b/>
              </w:rPr>
            </w:pPr>
            <w:r w:rsidRPr="00EC1515">
              <w:rPr>
                <w:rFonts w:cs="Arial"/>
                <w:b/>
              </w:rPr>
              <w:t>Reviewed / Approved</w:t>
            </w:r>
          </w:p>
          <w:p w14:paraId="127085B0" w14:textId="77777777" w:rsidR="001A760B" w:rsidRPr="00EC1515" w:rsidRDefault="001A760B" w:rsidP="00EC1515">
            <w:pPr>
              <w:jc w:val="center"/>
              <w:rPr>
                <w:rFonts w:cs="Arial"/>
                <w:b/>
              </w:rPr>
            </w:pPr>
          </w:p>
        </w:tc>
        <w:tc>
          <w:tcPr>
            <w:tcW w:w="1541" w:type="dxa"/>
            <w:shd w:val="clear" w:color="auto" w:fill="99CCFF"/>
          </w:tcPr>
          <w:p w14:paraId="01C56983" w14:textId="77777777" w:rsidR="001A760B" w:rsidRPr="00EC1515" w:rsidRDefault="001A760B" w:rsidP="00EC1515">
            <w:pPr>
              <w:jc w:val="center"/>
              <w:rPr>
                <w:rFonts w:cs="Arial"/>
                <w:b/>
              </w:rPr>
            </w:pPr>
            <w:r w:rsidRPr="00EC1515">
              <w:rPr>
                <w:rFonts w:cs="Arial"/>
                <w:b/>
              </w:rPr>
              <w:t>Date</w:t>
            </w:r>
          </w:p>
        </w:tc>
      </w:tr>
      <w:tr w:rsidR="001A760B" w:rsidRPr="00EC1515" w14:paraId="1CBE7363" w14:textId="77777777" w:rsidTr="00EC1515">
        <w:trPr>
          <w:trHeight w:val="576"/>
        </w:trPr>
        <w:tc>
          <w:tcPr>
            <w:tcW w:w="2297" w:type="dxa"/>
          </w:tcPr>
          <w:p w14:paraId="3CBCC6AB" w14:textId="115E78F0" w:rsidR="001A760B" w:rsidRPr="00EC1515" w:rsidRDefault="0046059F" w:rsidP="00705915">
            <w:pPr>
              <w:rPr>
                <w:rFonts w:cs="Arial"/>
              </w:rPr>
            </w:pPr>
            <w:r>
              <w:rPr>
                <w:rFonts w:cs="Arial"/>
              </w:rPr>
              <w:t xml:space="preserve"> ERCOT IT Operations</w:t>
            </w:r>
          </w:p>
        </w:tc>
        <w:tc>
          <w:tcPr>
            <w:tcW w:w="2290" w:type="dxa"/>
          </w:tcPr>
          <w:p w14:paraId="764D9C9F" w14:textId="76B62ABF" w:rsidR="00705915" w:rsidRPr="00EC1515" w:rsidRDefault="0046059F" w:rsidP="005C6425">
            <w:pPr>
              <w:rPr>
                <w:rFonts w:cs="Arial"/>
              </w:rPr>
            </w:pPr>
            <w:r>
              <w:rPr>
                <w:rFonts w:cs="Arial"/>
              </w:rPr>
              <w:t>ERCOT IT Operations Manager</w:t>
            </w:r>
          </w:p>
        </w:tc>
        <w:tc>
          <w:tcPr>
            <w:tcW w:w="2728" w:type="dxa"/>
          </w:tcPr>
          <w:p w14:paraId="02C92F6E" w14:textId="0AE651E7" w:rsidR="00F17DFC" w:rsidRPr="00EC1515" w:rsidRDefault="001260CE" w:rsidP="00EC1515">
            <w:pPr>
              <w:jc w:val="both"/>
              <w:rPr>
                <w:rFonts w:cs="Arial"/>
              </w:rPr>
            </w:pPr>
            <w:r>
              <w:rPr>
                <w:rFonts w:cs="Arial"/>
              </w:rPr>
              <w:t>Approved</w:t>
            </w:r>
          </w:p>
        </w:tc>
        <w:tc>
          <w:tcPr>
            <w:tcW w:w="1541" w:type="dxa"/>
          </w:tcPr>
          <w:p w14:paraId="10580B84" w14:textId="0EF72BC3" w:rsidR="00F17DFC" w:rsidRPr="00EC1515" w:rsidRDefault="009A6BC5" w:rsidP="00EC1515">
            <w:pPr>
              <w:jc w:val="both"/>
              <w:rPr>
                <w:rFonts w:cs="Arial"/>
              </w:rPr>
            </w:pPr>
            <w:r>
              <w:rPr>
                <w:rFonts w:cs="Arial"/>
              </w:rPr>
              <w:t>12/10/2024</w:t>
            </w:r>
          </w:p>
        </w:tc>
      </w:tr>
      <w:tr w:rsidR="001A760B" w:rsidRPr="00EC1515" w14:paraId="4F6DCE78" w14:textId="77777777" w:rsidTr="00EC1515">
        <w:trPr>
          <w:trHeight w:val="576"/>
        </w:trPr>
        <w:tc>
          <w:tcPr>
            <w:tcW w:w="2297" w:type="dxa"/>
          </w:tcPr>
          <w:p w14:paraId="515D6BCA" w14:textId="7DF20449" w:rsidR="001A760B" w:rsidRPr="00EC1515" w:rsidRDefault="0046059F" w:rsidP="0049034B">
            <w:pPr>
              <w:rPr>
                <w:rFonts w:cs="Arial"/>
              </w:rPr>
            </w:pPr>
            <w:r>
              <w:rPr>
                <w:rFonts w:cs="Arial"/>
              </w:rPr>
              <w:t>ERCOT Retail Business Operations</w:t>
            </w:r>
          </w:p>
        </w:tc>
        <w:tc>
          <w:tcPr>
            <w:tcW w:w="2290" w:type="dxa"/>
          </w:tcPr>
          <w:p w14:paraId="10301CB1" w14:textId="29E7DFA3" w:rsidR="00705915" w:rsidRPr="00EC1515" w:rsidRDefault="0046059F" w:rsidP="0002487A">
            <w:pPr>
              <w:rPr>
                <w:rFonts w:cs="Arial"/>
              </w:rPr>
            </w:pPr>
            <w:r>
              <w:rPr>
                <w:rFonts w:cs="Arial"/>
              </w:rPr>
              <w:t>ERCOT Retail Business Operations Manager</w:t>
            </w:r>
          </w:p>
        </w:tc>
        <w:tc>
          <w:tcPr>
            <w:tcW w:w="2728" w:type="dxa"/>
          </w:tcPr>
          <w:p w14:paraId="20C96FD2" w14:textId="0555EDC6" w:rsidR="001A760B" w:rsidRPr="00EC1515" w:rsidRDefault="001260CE" w:rsidP="0002487A">
            <w:pPr>
              <w:rPr>
                <w:rFonts w:cs="Arial"/>
              </w:rPr>
            </w:pPr>
            <w:r>
              <w:rPr>
                <w:rFonts w:cs="Arial"/>
              </w:rPr>
              <w:t>Approved</w:t>
            </w:r>
          </w:p>
        </w:tc>
        <w:tc>
          <w:tcPr>
            <w:tcW w:w="1541" w:type="dxa"/>
          </w:tcPr>
          <w:p w14:paraId="6AD383A2" w14:textId="3B569AD4" w:rsidR="001A760B" w:rsidRPr="00EC1515" w:rsidRDefault="009A6BC5" w:rsidP="0002487A">
            <w:pPr>
              <w:rPr>
                <w:rFonts w:cs="Arial"/>
              </w:rPr>
            </w:pPr>
            <w:r>
              <w:rPr>
                <w:rFonts w:cs="Arial"/>
              </w:rPr>
              <w:t>12/10/2024</w:t>
            </w:r>
          </w:p>
        </w:tc>
      </w:tr>
      <w:tr w:rsidR="001A760B" w:rsidRPr="00EC1515" w14:paraId="44334ACC" w14:textId="77777777" w:rsidTr="00EC1515">
        <w:trPr>
          <w:trHeight w:val="576"/>
        </w:trPr>
        <w:tc>
          <w:tcPr>
            <w:tcW w:w="2297" w:type="dxa"/>
          </w:tcPr>
          <w:p w14:paraId="4296ABBC" w14:textId="7BD3E192" w:rsidR="001A760B" w:rsidRPr="00EC1515" w:rsidRDefault="0046059F" w:rsidP="005C6425">
            <w:pPr>
              <w:rPr>
                <w:rFonts w:cs="Arial"/>
              </w:rPr>
            </w:pPr>
            <w:r>
              <w:rPr>
                <w:rFonts w:cs="Arial"/>
              </w:rPr>
              <w:t>Retail Market Subcommittee</w:t>
            </w:r>
          </w:p>
        </w:tc>
        <w:tc>
          <w:tcPr>
            <w:tcW w:w="2290" w:type="dxa"/>
          </w:tcPr>
          <w:p w14:paraId="2947127B" w14:textId="093C8B93" w:rsidR="001A760B" w:rsidRPr="00EC1515" w:rsidRDefault="0046059F" w:rsidP="005C6425">
            <w:pPr>
              <w:rPr>
                <w:rFonts w:cs="Arial"/>
              </w:rPr>
            </w:pPr>
            <w:r>
              <w:rPr>
                <w:rFonts w:cs="Arial"/>
              </w:rPr>
              <w:t>RMS Chair</w:t>
            </w:r>
          </w:p>
        </w:tc>
        <w:tc>
          <w:tcPr>
            <w:tcW w:w="2728" w:type="dxa"/>
          </w:tcPr>
          <w:p w14:paraId="269CC197" w14:textId="05188E27" w:rsidR="001A760B" w:rsidRPr="00EC1515" w:rsidRDefault="001260CE" w:rsidP="0002487A">
            <w:pPr>
              <w:rPr>
                <w:rFonts w:cs="Arial"/>
              </w:rPr>
            </w:pPr>
            <w:r>
              <w:rPr>
                <w:rFonts w:cs="Arial"/>
              </w:rPr>
              <w:t>Approved</w:t>
            </w:r>
          </w:p>
        </w:tc>
        <w:tc>
          <w:tcPr>
            <w:tcW w:w="1541" w:type="dxa"/>
          </w:tcPr>
          <w:p w14:paraId="66BB8D94" w14:textId="047E7955" w:rsidR="001A760B" w:rsidRPr="00EC1515" w:rsidRDefault="009A6BC5" w:rsidP="0002487A">
            <w:pPr>
              <w:rPr>
                <w:rFonts w:cs="Arial"/>
              </w:rPr>
            </w:pPr>
            <w:r>
              <w:rPr>
                <w:rFonts w:cs="Arial"/>
              </w:rPr>
              <w:t>12/10/2024</w:t>
            </w:r>
          </w:p>
        </w:tc>
      </w:tr>
    </w:tbl>
    <w:p w14:paraId="7EC93A63" w14:textId="09E417C0" w:rsidR="00B31D37" w:rsidRDefault="00B31D37" w:rsidP="00D36D47">
      <w:pPr>
        <w:outlineLvl w:val="0"/>
        <w:rPr>
          <w:i/>
          <w:sz w:val="36"/>
          <w:szCs w:val="36"/>
        </w:rPr>
      </w:pPr>
      <w:bookmarkStart w:id="377" w:name="_Toc165705271"/>
    </w:p>
    <w:p w14:paraId="0E6FE1CB" w14:textId="77777777" w:rsidR="00B31D37" w:rsidRDefault="00B31D37">
      <w:pPr>
        <w:rPr>
          <w:i/>
          <w:sz w:val="36"/>
          <w:szCs w:val="36"/>
        </w:rPr>
      </w:pPr>
      <w:r>
        <w:rPr>
          <w:i/>
          <w:sz w:val="36"/>
          <w:szCs w:val="36"/>
        </w:rPr>
        <w:br w:type="page"/>
      </w:r>
    </w:p>
    <w:p w14:paraId="5ADA75BF" w14:textId="77777777" w:rsidR="001A760B" w:rsidRDefault="001A760B" w:rsidP="00D36D47">
      <w:pPr>
        <w:outlineLvl w:val="0"/>
        <w:rPr>
          <w:i/>
          <w:sz w:val="36"/>
          <w:szCs w:val="36"/>
        </w:rPr>
      </w:pPr>
    </w:p>
    <w:p w14:paraId="08D1F6B5" w14:textId="77777777" w:rsidR="001A760B" w:rsidRPr="00CF57BB" w:rsidRDefault="001A760B" w:rsidP="00D36D47">
      <w:pPr>
        <w:outlineLvl w:val="0"/>
        <w:rPr>
          <w:i/>
          <w:sz w:val="32"/>
          <w:szCs w:val="32"/>
        </w:rPr>
      </w:pPr>
      <w:r w:rsidRPr="00CF57BB">
        <w:rPr>
          <w:i/>
          <w:sz w:val="32"/>
          <w:szCs w:val="32"/>
        </w:rPr>
        <w:t>Appendix A: Definitions</w:t>
      </w:r>
      <w:bookmarkEnd w:id="377"/>
      <w:r w:rsidRPr="00CF57BB">
        <w:rPr>
          <w:i/>
          <w:sz w:val="32"/>
          <w:szCs w:val="32"/>
        </w:rPr>
        <w:t xml:space="preserve"> </w:t>
      </w:r>
    </w:p>
    <w:p w14:paraId="79F23247" w14:textId="77777777" w:rsidR="001A760B" w:rsidRDefault="001A760B"/>
    <w:p w14:paraId="5B7FB44B" w14:textId="77777777" w:rsidR="001A760B" w:rsidRDefault="001A760B">
      <w:pPr>
        <w:rPr>
          <w:sz w:val="24"/>
          <w:szCs w:val="24"/>
        </w:rPr>
      </w:pPr>
      <w:r w:rsidRPr="00D36D47">
        <w:rPr>
          <w:sz w:val="24"/>
          <w:szCs w:val="24"/>
        </w:rPr>
        <w:t>This section contains definitions of the systems referred to in this document and of the commonly used acronyms.</w:t>
      </w:r>
    </w:p>
    <w:p w14:paraId="4D348DAB" w14:textId="77777777" w:rsidR="001A760B" w:rsidRDefault="001A760B" w:rsidP="0070765A">
      <w:pPr>
        <w:numPr>
          <w:ilvl w:val="0"/>
          <w:numId w:val="17"/>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742BAC97" w14:textId="77777777" w:rsidR="001A760B" w:rsidRPr="00BB5A4C" w:rsidRDefault="001A760B" w:rsidP="00757396">
      <w:pPr>
        <w:numPr>
          <w:ilvl w:val="0"/>
          <w:numId w:val="17"/>
        </w:numPr>
        <w:rPr>
          <w:sz w:val="24"/>
          <w:szCs w:val="24"/>
        </w:rPr>
      </w:pPr>
      <w:r w:rsidRPr="00BB5A4C">
        <w:rPr>
          <w:b/>
          <w:sz w:val="24"/>
          <w:szCs w:val="24"/>
          <w:u w:val="single"/>
        </w:rPr>
        <w:t>Core Hours:</w:t>
      </w:r>
      <w:r>
        <w:rPr>
          <w:sz w:val="24"/>
          <w:szCs w:val="24"/>
        </w:rPr>
        <w:t xml:space="preserve"> 7am to 7pm Monday through Friday</w:t>
      </w:r>
      <w:r w:rsidR="00383D9A">
        <w:rPr>
          <w:sz w:val="24"/>
          <w:szCs w:val="24"/>
        </w:rPr>
        <w:t xml:space="preserve"> excluding ERCOT holidays</w:t>
      </w:r>
    </w:p>
    <w:p w14:paraId="4A890408" w14:textId="77777777" w:rsidR="001A760B" w:rsidRDefault="001A760B" w:rsidP="00757396">
      <w:pPr>
        <w:numPr>
          <w:ilvl w:val="0"/>
          <w:numId w:val="17"/>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w:t>
      </w:r>
      <w:r>
        <w:rPr>
          <w:sz w:val="24"/>
          <w:szCs w:val="24"/>
        </w:rPr>
        <w:t>availability</w:t>
      </w:r>
      <w:r w:rsidRPr="00C54E0C">
        <w:rPr>
          <w:sz w:val="24"/>
          <w:szCs w:val="24"/>
        </w:rPr>
        <w:t xml:space="preserve"> of ERCOT IT systems to be impacted while still allowing for processing of or access to these systems</w:t>
      </w:r>
    </w:p>
    <w:p w14:paraId="056C8565" w14:textId="77777777" w:rsidR="00FF30D0" w:rsidRPr="00FF30D0" w:rsidRDefault="00FF30D0" w:rsidP="00757396">
      <w:pPr>
        <w:numPr>
          <w:ilvl w:val="0"/>
          <w:numId w:val="17"/>
        </w:numPr>
        <w:rPr>
          <w:sz w:val="24"/>
          <w:szCs w:val="24"/>
        </w:rPr>
      </w:pPr>
      <w:r w:rsidRPr="00431050">
        <w:rPr>
          <w:b/>
          <w:sz w:val="24"/>
          <w:szCs w:val="24"/>
          <w:u w:val="single"/>
        </w:rPr>
        <w:t>Extended Unplanned Outage:</w:t>
      </w:r>
      <w:r>
        <w:rPr>
          <w:b/>
          <w:sz w:val="24"/>
          <w:szCs w:val="24"/>
        </w:rPr>
        <w:t xml:space="preserve"> </w:t>
      </w:r>
      <w:r w:rsidRPr="00FF30D0">
        <w:rPr>
          <w:sz w:val="24"/>
          <w:szCs w:val="24"/>
        </w:rPr>
        <w:t>Outage greater than 1 hour during core hours (7am to 7pm Monday-Friday) and Saturday 7am to 7pm</w:t>
      </w:r>
    </w:p>
    <w:p w14:paraId="2F46290B" w14:textId="77777777" w:rsidR="001A760B" w:rsidRDefault="001A760B" w:rsidP="00757396">
      <w:pPr>
        <w:numPr>
          <w:ilvl w:val="0"/>
          <w:numId w:val="17"/>
        </w:numPr>
        <w:rPr>
          <w:sz w:val="24"/>
          <w:szCs w:val="24"/>
        </w:rPr>
      </w:pPr>
      <w:r w:rsidRPr="003B480D">
        <w:rPr>
          <w:b/>
          <w:sz w:val="24"/>
          <w:szCs w:val="24"/>
          <w:u w:val="single"/>
        </w:rPr>
        <w:t>Electronic Data Interchange (EDI):</w:t>
      </w:r>
      <w:r>
        <w:rPr>
          <w:sz w:val="24"/>
          <w:szCs w:val="24"/>
        </w:rPr>
        <w:t xml:space="preserve"> the transfer of data electronically</w:t>
      </w:r>
    </w:p>
    <w:p w14:paraId="31A14B10" w14:textId="77777777" w:rsidR="001A760B" w:rsidRDefault="001A760B" w:rsidP="00757396">
      <w:pPr>
        <w:numPr>
          <w:ilvl w:val="0"/>
          <w:numId w:val="17"/>
        </w:numPr>
        <w:rPr>
          <w:sz w:val="24"/>
          <w:szCs w:val="24"/>
        </w:rPr>
      </w:pPr>
      <w:r w:rsidRPr="006217C2">
        <w:rPr>
          <w:b/>
          <w:sz w:val="24"/>
          <w:szCs w:val="24"/>
          <w:u w:val="single"/>
        </w:rPr>
        <w:t>Gross minutes</w:t>
      </w:r>
      <w:r>
        <w:rPr>
          <w:sz w:val="24"/>
          <w:szCs w:val="24"/>
        </w:rPr>
        <w:t xml:space="preserve"> - total minutes in a month</w:t>
      </w:r>
    </w:p>
    <w:p w14:paraId="13C963E8" w14:textId="77777777" w:rsidR="001A760B" w:rsidRDefault="001A760B" w:rsidP="00757396">
      <w:pPr>
        <w:numPr>
          <w:ilvl w:val="0"/>
          <w:numId w:val="17"/>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300A6C83" w14:textId="77777777" w:rsidR="001A760B" w:rsidRDefault="001A760B" w:rsidP="00757396">
      <w:pPr>
        <w:numPr>
          <w:ilvl w:val="0"/>
          <w:numId w:val="17"/>
        </w:numPr>
        <w:rPr>
          <w:sz w:val="24"/>
          <w:szCs w:val="24"/>
        </w:rPr>
      </w:pPr>
      <w:r w:rsidRPr="006217C2">
        <w:rPr>
          <w:b/>
          <w:sz w:val="24"/>
          <w:szCs w:val="24"/>
          <w:u w:val="single"/>
        </w:rPr>
        <w:t>Integration:</w:t>
      </w:r>
      <w:r>
        <w:rPr>
          <w:sz w:val="24"/>
          <w:szCs w:val="24"/>
        </w:rPr>
        <w:t xml:space="preserve"> T</w:t>
      </w:r>
      <w:r w:rsidRPr="0054023A">
        <w:rPr>
          <w:sz w:val="24"/>
          <w:szCs w:val="24"/>
        </w:rPr>
        <w:t>he creation of links between previously separate computer systems, applications, services or processes</w:t>
      </w:r>
    </w:p>
    <w:p w14:paraId="1AF19E08" w14:textId="77777777" w:rsidR="001A760B" w:rsidRPr="00A80536" w:rsidRDefault="001A760B" w:rsidP="00757396">
      <w:pPr>
        <w:numPr>
          <w:ilvl w:val="0"/>
          <w:numId w:val="17"/>
        </w:numPr>
        <w:rPr>
          <w:rFonts w:cs="Arial"/>
          <w:color w:val="000000"/>
        </w:rPr>
      </w:pPr>
      <w:r w:rsidRPr="005E14A6">
        <w:rPr>
          <w:b/>
          <w:sz w:val="24"/>
          <w:szCs w:val="24"/>
          <w:u w:val="single"/>
        </w:rPr>
        <w:t>NAESB:</w:t>
      </w:r>
      <w:r>
        <w:rPr>
          <w:sz w:val="24"/>
          <w:szCs w:val="24"/>
        </w:rPr>
        <w:t xml:space="preserve"> </w:t>
      </w:r>
      <w:r w:rsidRPr="00A80536">
        <w:rPr>
          <w:sz w:val="24"/>
          <w:szCs w:val="24"/>
        </w:rPr>
        <w:t>The North American Energy Standards Board (NAESB) serves as an industry forum for the development and promotion of standards which will lead to a seamless marketplace for wholesale and retail natural gas and electricity</w:t>
      </w:r>
      <w:r>
        <w:rPr>
          <w:sz w:val="24"/>
          <w:szCs w:val="24"/>
        </w:rPr>
        <w:t xml:space="preserve">.  The </w:t>
      </w:r>
      <w:smartTag w:uri="urn:schemas-microsoft-com:office:smarttags" w:element="State">
        <w:r>
          <w:rPr>
            <w:sz w:val="24"/>
            <w:szCs w:val="24"/>
          </w:rPr>
          <w:t>Texas</w:t>
        </w:r>
      </w:smartTag>
      <w:r>
        <w:rPr>
          <w:sz w:val="24"/>
          <w:szCs w:val="24"/>
        </w:rPr>
        <w:t xml:space="preserve"> electric market has implemented NAESB EDM v1.6 as the required data transport mechanism.  </w:t>
      </w:r>
    </w:p>
    <w:p w14:paraId="42485479" w14:textId="77777777" w:rsidR="001A760B" w:rsidRDefault="001A760B" w:rsidP="00757396">
      <w:pPr>
        <w:numPr>
          <w:ilvl w:val="0"/>
          <w:numId w:val="17"/>
        </w:numPr>
        <w:rPr>
          <w:sz w:val="24"/>
          <w:szCs w:val="24"/>
        </w:rPr>
      </w:pPr>
      <w:r w:rsidRPr="006217C2">
        <w:rPr>
          <w:b/>
          <w:sz w:val="24"/>
          <w:szCs w:val="24"/>
          <w:u w:val="single"/>
        </w:rPr>
        <w:t>Net minutes</w:t>
      </w:r>
      <w:r w:rsidRPr="006217C2">
        <w:rPr>
          <w:b/>
          <w:sz w:val="24"/>
          <w:szCs w:val="24"/>
        </w:rPr>
        <w:t>:</w:t>
      </w:r>
      <w:r>
        <w:rPr>
          <w:sz w:val="24"/>
          <w:szCs w:val="24"/>
        </w:rPr>
        <w:t xml:space="preserve"> gross minutes minus planned outage minutes</w:t>
      </w:r>
    </w:p>
    <w:p w14:paraId="6BDD8F4E" w14:textId="77777777" w:rsidR="001A760B" w:rsidRDefault="001A760B" w:rsidP="00F741DC">
      <w:pPr>
        <w:numPr>
          <w:ilvl w:val="0"/>
          <w:numId w:val="17"/>
        </w:numPr>
        <w:rPr>
          <w:sz w:val="24"/>
          <w:szCs w:val="24"/>
        </w:rPr>
      </w:pPr>
      <w:r>
        <w:rPr>
          <w:b/>
          <w:bCs/>
          <w:sz w:val="24"/>
          <w:szCs w:val="24"/>
          <w:u w:val="single"/>
        </w:rPr>
        <w:t xml:space="preserve">Outage : </w:t>
      </w:r>
      <w:r>
        <w:rPr>
          <w:sz w:val="24"/>
          <w:szCs w:val="24"/>
        </w:rPr>
        <w:t>a temporary period where ERCOT IT systems are unavailable</w:t>
      </w:r>
    </w:p>
    <w:p w14:paraId="2DCF8C03" w14:textId="77777777" w:rsidR="001A760B" w:rsidRDefault="001A760B" w:rsidP="00F741DC">
      <w:pPr>
        <w:numPr>
          <w:ilvl w:val="1"/>
          <w:numId w:val="17"/>
        </w:numPr>
        <w:rPr>
          <w:sz w:val="24"/>
          <w:szCs w:val="24"/>
        </w:rPr>
      </w:pPr>
      <w:r>
        <w:rPr>
          <w:b/>
          <w:bCs/>
          <w:sz w:val="24"/>
          <w:szCs w:val="24"/>
          <w:u w:val="single"/>
        </w:rPr>
        <w:t>Planned Outage:</w:t>
      </w:r>
      <w:r>
        <w:rPr>
          <w:sz w:val="24"/>
          <w:szCs w:val="24"/>
        </w:rPr>
        <w:t xml:space="preserve"> a planned change in ERCOT IT systems that leads to them being unavailable</w:t>
      </w:r>
    </w:p>
    <w:p w14:paraId="0E3B1F7E" w14:textId="77777777" w:rsidR="001A760B" w:rsidRDefault="001A760B" w:rsidP="00F741DC">
      <w:pPr>
        <w:numPr>
          <w:ilvl w:val="1"/>
          <w:numId w:val="17"/>
        </w:numPr>
        <w:rPr>
          <w:sz w:val="24"/>
          <w:szCs w:val="24"/>
        </w:rPr>
      </w:pPr>
      <w:r>
        <w:rPr>
          <w:b/>
          <w:bCs/>
          <w:sz w:val="24"/>
          <w:szCs w:val="24"/>
          <w:u w:val="single"/>
        </w:rPr>
        <w:t>Unplanned Outage:</w:t>
      </w:r>
      <w:r>
        <w:rPr>
          <w:sz w:val="24"/>
          <w:szCs w:val="24"/>
        </w:rPr>
        <w:t xml:space="preserve"> any incident resulting in</w:t>
      </w:r>
      <w:r>
        <w:rPr>
          <w:b/>
          <w:bCs/>
          <w:sz w:val="24"/>
          <w:szCs w:val="24"/>
          <w:u w:val="single"/>
        </w:rPr>
        <w:t xml:space="preserve"> </w:t>
      </w:r>
      <w:r>
        <w:rPr>
          <w:color w:val="000000"/>
          <w:sz w:val="24"/>
          <w:szCs w:val="24"/>
        </w:rPr>
        <w:t>the unexpected failure of a computer or network hardware system or software application causing ERCOT IT systems to be unavailable</w:t>
      </w:r>
      <w:r>
        <w:rPr>
          <w:sz w:val="24"/>
          <w:szCs w:val="24"/>
        </w:rPr>
        <w:t>. In determining if an incident is classified as an unplanned outage or a degradation, ERCOT may use the following benchmark:</w:t>
      </w:r>
      <w:r>
        <w:rPr>
          <w:b/>
          <w:bCs/>
          <w:sz w:val="24"/>
          <w:szCs w:val="24"/>
        </w:rPr>
        <w:t xml:space="preserve"> </w:t>
      </w:r>
    </w:p>
    <w:p w14:paraId="0D33D46E" w14:textId="77777777" w:rsidR="001A760B" w:rsidRPr="002B4EB7" w:rsidRDefault="001A760B" w:rsidP="001B6959">
      <w:pPr>
        <w:numPr>
          <w:ilvl w:val="2"/>
          <w:numId w:val="17"/>
        </w:numPr>
        <w:rPr>
          <w:rFonts w:cs="Arial"/>
          <w:sz w:val="24"/>
          <w:szCs w:val="24"/>
        </w:rPr>
      </w:pPr>
      <w:r>
        <w:rPr>
          <w:b/>
          <w:bCs/>
          <w:sz w:val="24"/>
          <w:szCs w:val="24"/>
        </w:rPr>
        <w:t>Retail Processing</w:t>
      </w:r>
      <w:r>
        <w:rPr>
          <w:sz w:val="24"/>
          <w:szCs w:val="24"/>
        </w:rPr>
        <w:t xml:space="preserve">: an unplanned outage would be declared if an incident leads to over 15% of transactions being out of </w:t>
      </w:r>
      <w:r w:rsidRPr="001B6959">
        <w:rPr>
          <w:rFonts w:cs="Arial"/>
          <w:sz w:val="24"/>
          <w:szCs w:val="24"/>
        </w:rPr>
        <w:t>protocol during the</w:t>
      </w:r>
      <w:r w:rsidRPr="001B6959">
        <w:rPr>
          <w:rFonts w:cs="Arial"/>
          <w:color w:val="FF0000"/>
          <w:sz w:val="24"/>
          <w:szCs w:val="24"/>
        </w:rPr>
        <w:t xml:space="preserve"> </w:t>
      </w:r>
      <w:r w:rsidRPr="002B4EB7">
        <w:rPr>
          <w:rFonts w:cs="Arial"/>
          <w:sz w:val="24"/>
          <w:szCs w:val="24"/>
        </w:rPr>
        <w:t>period the incident occurred</w:t>
      </w:r>
    </w:p>
    <w:p w14:paraId="18694785" w14:textId="77777777" w:rsidR="001A760B" w:rsidRDefault="001A760B" w:rsidP="00757396">
      <w:pPr>
        <w:numPr>
          <w:ilvl w:val="0"/>
          <w:numId w:val="17"/>
        </w:numPr>
        <w:rPr>
          <w:sz w:val="24"/>
          <w:szCs w:val="24"/>
        </w:rPr>
      </w:pPr>
      <w:r w:rsidRPr="006217C2">
        <w:rPr>
          <w:b/>
          <w:sz w:val="24"/>
          <w:szCs w:val="24"/>
          <w:u w:val="single"/>
        </w:rPr>
        <w:t>Planned outage minutes</w:t>
      </w:r>
      <w:r>
        <w:rPr>
          <w:sz w:val="24"/>
          <w:szCs w:val="24"/>
        </w:rPr>
        <w:t xml:space="preserve">: minutes used by ERCOT during the maintenance and release windows </w:t>
      </w:r>
    </w:p>
    <w:p w14:paraId="19E97EB4" w14:textId="77777777" w:rsidR="001A760B" w:rsidRPr="006D20F7" w:rsidRDefault="001A760B" w:rsidP="00A80536">
      <w:pPr>
        <w:numPr>
          <w:ilvl w:val="0"/>
          <w:numId w:val="17"/>
        </w:numPr>
        <w:rPr>
          <w:sz w:val="24"/>
          <w:szCs w:val="24"/>
        </w:rPr>
      </w:pPr>
      <w:r w:rsidRPr="006217C2">
        <w:rPr>
          <w:b/>
          <w:sz w:val="24"/>
          <w:szCs w:val="24"/>
          <w:u w:val="single"/>
        </w:rPr>
        <w:t>Proxy Server:</w:t>
      </w:r>
      <w:r w:rsidRPr="006D20F7">
        <w:rPr>
          <w:sz w:val="24"/>
          <w:szCs w:val="24"/>
        </w:rPr>
        <w:t xml:space="preserve"> a </w:t>
      </w:r>
      <w:r w:rsidRPr="00B47B4C">
        <w:rPr>
          <w:sz w:val="24"/>
          <w:szCs w:val="24"/>
        </w:rPr>
        <w:t>server</w:t>
      </w:r>
      <w:r>
        <w:rPr>
          <w:sz w:val="24"/>
          <w:szCs w:val="24"/>
        </w:rPr>
        <w:t xml:space="preserve"> </w:t>
      </w:r>
      <w:r w:rsidRPr="006D20F7">
        <w:rPr>
          <w:sz w:val="24"/>
          <w:szCs w:val="24"/>
        </w:rPr>
        <w:t xml:space="preserve">which services the requests of its </w:t>
      </w:r>
      <w:r w:rsidRPr="00B47B4C">
        <w:rPr>
          <w:sz w:val="24"/>
          <w:szCs w:val="24"/>
        </w:rPr>
        <w:t>clients</w:t>
      </w:r>
      <w:r w:rsidRPr="006D20F7">
        <w:rPr>
          <w:sz w:val="24"/>
          <w:szCs w:val="24"/>
        </w:rPr>
        <w:t xml:space="preserve"> by forwarding requests to other servers</w:t>
      </w:r>
    </w:p>
    <w:p w14:paraId="2DAE7A83" w14:textId="77777777" w:rsidR="001A760B" w:rsidRDefault="001A760B" w:rsidP="005E14A6">
      <w:pPr>
        <w:numPr>
          <w:ilvl w:val="0"/>
          <w:numId w:val="17"/>
        </w:numPr>
        <w:rPr>
          <w:sz w:val="24"/>
          <w:szCs w:val="24"/>
        </w:rPr>
      </w:pPr>
      <w:r w:rsidRPr="005E14A6">
        <w:rPr>
          <w:b/>
          <w:sz w:val="24"/>
          <w:szCs w:val="24"/>
          <w:u w:val="single"/>
        </w:rPr>
        <w:t>Registration Application:</w:t>
      </w:r>
      <w:r>
        <w:rPr>
          <w:sz w:val="24"/>
          <w:szCs w:val="24"/>
        </w:rPr>
        <w:t xml:space="preserve"> ERCOT</w:t>
      </w:r>
      <w:r w:rsidRPr="00475E7F">
        <w:rPr>
          <w:sz w:val="24"/>
          <w:szCs w:val="24"/>
        </w:rPr>
        <w:t xml:space="preserve">’s </w:t>
      </w:r>
      <w:r>
        <w:rPr>
          <w:sz w:val="24"/>
          <w:szCs w:val="24"/>
        </w:rPr>
        <w:t xml:space="preserve">customer relationship management </w:t>
      </w:r>
      <w:r w:rsidRPr="00475E7F">
        <w:rPr>
          <w:sz w:val="24"/>
          <w:szCs w:val="24"/>
        </w:rPr>
        <w:t>system</w:t>
      </w:r>
      <w:r>
        <w:rPr>
          <w:sz w:val="24"/>
          <w:szCs w:val="24"/>
        </w:rPr>
        <w:t xml:space="preserve">  (excluding eService application for Wholesale Settlement disputes)</w:t>
      </w:r>
    </w:p>
    <w:p w14:paraId="199EB322" w14:textId="77777777" w:rsidR="001A760B" w:rsidRPr="006217C2" w:rsidRDefault="001A760B" w:rsidP="008225F3">
      <w:pPr>
        <w:numPr>
          <w:ilvl w:val="0"/>
          <w:numId w:val="17"/>
        </w:numPr>
        <w:rPr>
          <w:b/>
          <w:sz w:val="24"/>
          <w:szCs w:val="24"/>
          <w:u w:val="single"/>
        </w:rPr>
      </w:pPr>
      <w:r w:rsidRPr="006217C2">
        <w:rPr>
          <w:b/>
          <w:sz w:val="24"/>
          <w:szCs w:val="24"/>
          <w:u w:val="single"/>
        </w:rPr>
        <w:t>Retail Transactions:</w:t>
      </w:r>
    </w:p>
    <w:p w14:paraId="784AD406" w14:textId="77777777" w:rsidR="001A760B" w:rsidRDefault="001A760B" w:rsidP="008225F3">
      <w:pPr>
        <w:numPr>
          <w:ilvl w:val="1"/>
          <w:numId w:val="17"/>
        </w:numPr>
        <w:rPr>
          <w:sz w:val="24"/>
          <w:szCs w:val="24"/>
        </w:rPr>
      </w:pPr>
      <w:r>
        <w:rPr>
          <w:sz w:val="24"/>
          <w:szCs w:val="24"/>
        </w:rPr>
        <w:lastRenderedPageBreak/>
        <w:t>814 – Enrollment transaction used for registration in the retail market</w:t>
      </w:r>
    </w:p>
    <w:p w14:paraId="69B4DE9E" w14:textId="77777777" w:rsidR="001A760B" w:rsidRDefault="001A760B" w:rsidP="008225F3">
      <w:pPr>
        <w:numPr>
          <w:ilvl w:val="1"/>
          <w:numId w:val="17"/>
        </w:numPr>
        <w:rPr>
          <w:sz w:val="24"/>
          <w:szCs w:val="24"/>
        </w:rPr>
      </w:pPr>
      <w:r>
        <w:rPr>
          <w:sz w:val="24"/>
          <w:szCs w:val="24"/>
        </w:rPr>
        <w:t>867 – Usage transaction used for reporting consumption or generation of electricity</w:t>
      </w:r>
    </w:p>
    <w:p w14:paraId="5ACD37BA" w14:textId="77777777" w:rsidR="001A760B" w:rsidRDefault="001A760B" w:rsidP="008225F3">
      <w:pPr>
        <w:numPr>
          <w:ilvl w:val="1"/>
          <w:numId w:val="17"/>
        </w:numPr>
        <w:rPr>
          <w:sz w:val="24"/>
          <w:szCs w:val="24"/>
        </w:rPr>
      </w:pPr>
      <w:r>
        <w:rPr>
          <w:sz w:val="24"/>
          <w:szCs w:val="24"/>
        </w:rPr>
        <w:t>824 – Application advice transaction used for responding to errors on 867 usage transactions</w:t>
      </w:r>
    </w:p>
    <w:p w14:paraId="0DDFBCBB" w14:textId="77777777" w:rsidR="001A760B" w:rsidRDefault="001A760B" w:rsidP="008225F3">
      <w:pPr>
        <w:numPr>
          <w:ilvl w:val="1"/>
          <w:numId w:val="17"/>
        </w:numPr>
        <w:rPr>
          <w:sz w:val="24"/>
          <w:szCs w:val="24"/>
        </w:rPr>
      </w:pPr>
      <w:r>
        <w:rPr>
          <w:sz w:val="24"/>
          <w:szCs w:val="24"/>
        </w:rPr>
        <w:t>997 – Acknowledgement transaction</w:t>
      </w:r>
    </w:p>
    <w:p w14:paraId="5B580376" w14:textId="77777777" w:rsidR="001A760B" w:rsidRDefault="001A760B" w:rsidP="008225F3">
      <w:pPr>
        <w:numPr>
          <w:ilvl w:val="0"/>
          <w:numId w:val="17"/>
        </w:numPr>
        <w:rPr>
          <w:sz w:val="24"/>
          <w:szCs w:val="24"/>
        </w:rPr>
      </w:pPr>
      <w:r w:rsidRPr="006217C2">
        <w:rPr>
          <w:b/>
          <w:sz w:val="24"/>
          <w:szCs w:val="24"/>
          <w:u w:val="single"/>
        </w:rPr>
        <w:t>Service availability percent</w:t>
      </w:r>
      <w:r>
        <w:rPr>
          <w:sz w:val="24"/>
          <w:szCs w:val="24"/>
          <w:u w:val="single"/>
        </w:rPr>
        <w:t>:</w:t>
      </w:r>
      <w:r>
        <w:rPr>
          <w:sz w:val="24"/>
          <w:szCs w:val="24"/>
        </w:rPr>
        <w:t xml:space="preserve"> the percent of time that retail transaction processing services were available, not including planned outage minutes</w:t>
      </w:r>
    </w:p>
    <w:p w14:paraId="5A89A22D" w14:textId="77777777" w:rsidR="001A760B" w:rsidRDefault="001A760B" w:rsidP="0075636C">
      <w:pPr>
        <w:numPr>
          <w:ilvl w:val="0"/>
          <w:numId w:val="17"/>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D1F9028" w14:textId="77777777" w:rsidR="00692A81" w:rsidRPr="00FE6D3B" w:rsidRDefault="00692A81" w:rsidP="00FE6D3B">
      <w:pPr>
        <w:outlineLvl w:val="0"/>
        <w:rPr>
          <w:sz w:val="36"/>
          <w:szCs w:val="36"/>
        </w:rPr>
      </w:pPr>
    </w:p>
    <w:p w14:paraId="6EEA3960" w14:textId="77777777" w:rsidR="0078675D" w:rsidRPr="00692A81" w:rsidRDefault="0078675D" w:rsidP="00224C79">
      <w:pPr>
        <w:rPr>
          <w:b/>
          <w:sz w:val="24"/>
          <w:szCs w:val="24"/>
        </w:rPr>
      </w:pPr>
    </w:p>
    <w:sectPr w:rsidR="0078675D" w:rsidRPr="00692A81" w:rsidSect="00AF470A">
      <w:headerReference w:type="default" r:id="rId26"/>
      <w:footerReference w:type="default" r:id="rId27"/>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9BAA9" w14:textId="77777777" w:rsidR="00A73C13" w:rsidRDefault="00A73C13">
      <w:r>
        <w:separator/>
      </w:r>
    </w:p>
  </w:endnote>
  <w:endnote w:type="continuationSeparator" w:id="0">
    <w:p w14:paraId="4A07B500" w14:textId="77777777" w:rsidR="00A73C13" w:rsidRDefault="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710C" w14:textId="0D5DD3DB" w:rsidR="00124F17" w:rsidRPr="009A0368" w:rsidRDefault="00124F17">
    <w:pPr>
      <w:pStyle w:val="Footer"/>
      <w:rPr>
        <w:i/>
        <w:sz w:val="16"/>
        <w:szCs w:val="16"/>
      </w:rPr>
    </w:pPr>
    <w:r w:rsidRPr="009A0368">
      <w:rPr>
        <w:i/>
        <w:sz w:val="16"/>
        <w:szCs w:val="16"/>
      </w:rPr>
      <w:t xml:space="preserve">Retail Market </w:t>
    </w:r>
    <w:r>
      <w:rPr>
        <w:i/>
        <w:sz w:val="16"/>
        <w:szCs w:val="16"/>
      </w:rPr>
      <w:t>IT Services SLA</w:t>
    </w:r>
  </w:p>
  <w:p w14:paraId="0AD1C4E3" w14:textId="617A2204" w:rsidR="00124F17" w:rsidRDefault="00124F17">
    <w:pPr>
      <w:pStyle w:val="Footer"/>
      <w:rPr>
        <w:i/>
        <w:sz w:val="16"/>
        <w:szCs w:val="16"/>
      </w:rPr>
    </w:pPr>
    <w:r w:rsidRPr="009A0368">
      <w:rPr>
        <w:i/>
        <w:sz w:val="16"/>
        <w:szCs w:val="16"/>
      </w:rPr>
      <w:t xml:space="preserve">ERCOT </w:t>
    </w:r>
    <w:r>
      <w:rPr>
        <w:i/>
        <w:sz w:val="16"/>
        <w:szCs w:val="16"/>
      </w:rPr>
      <w:t>–</w:t>
    </w:r>
    <w:r w:rsidRPr="009A0368">
      <w:rPr>
        <w:i/>
        <w:sz w:val="16"/>
        <w:szCs w:val="16"/>
      </w:rPr>
      <w:t xml:space="preserve"> </w:t>
    </w:r>
    <w:r w:rsidR="00FA2DB3">
      <w:rPr>
        <w:i/>
        <w:sz w:val="16"/>
        <w:szCs w:val="16"/>
      </w:rPr>
      <w:t>202</w:t>
    </w:r>
    <w:ins w:id="378" w:author="Hanna, Mick" w:date="2025-10-23T13:23:00Z" w16du:dateUtc="2025-10-23T18:23:00Z">
      <w:r w:rsidR="00AD4E0A">
        <w:rPr>
          <w:i/>
          <w:sz w:val="16"/>
          <w:szCs w:val="16"/>
        </w:rPr>
        <w:t>6</w:t>
      </w:r>
    </w:ins>
    <w:del w:id="379" w:author="Hanna, Mick" w:date="2025-10-23T13:23:00Z" w16du:dateUtc="2025-10-23T18:23:00Z">
      <w:r w:rsidR="00FA2DB3" w:rsidDel="00AD4E0A">
        <w:rPr>
          <w:i/>
          <w:sz w:val="16"/>
          <w:szCs w:val="16"/>
        </w:rPr>
        <w:delText>5</w:delText>
      </w:r>
    </w:del>
    <w:r>
      <w:rPr>
        <w:i/>
        <w:sz w:val="16"/>
        <w:szCs w:val="16"/>
      </w:rPr>
      <w:tab/>
    </w:r>
  </w:p>
  <w:p w14:paraId="2C7ADEAE" w14:textId="77777777" w:rsidR="00124F17" w:rsidRPr="00B46001" w:rsidRDefault="00124F17" w:rsidP="00B46001">
    <w:pPr>
      <w:pStyle w:val="Footer"/>
      <w:jc w:val="right"/>
      <w:rPr>
        <w:rStyle w:val="PageNumber"/>
        <w:i/>
        <w:sz w:val="16"/>
        <w:szCs w:val="16"/>
      </w:rPr>
    </w:pPr>
    <w:r w:rsidRPr="00B46001">
      <w:rPr>
        <w:rStyle w:val="PageNumber"/>
        <w:i/>
        <w:sz w:val="16"/>
        <w:szCs w:val="16"/>
      </w:rPr>
      <w:t>Public</w:t>
    </w:r>
  </w:p>
  <w:p w14:paraId="00BD851E" w14:textId="77777777" w:rsidR="00124F17" w:rsidRPr="009A0368" w:rsidRDefault="00124F17" w:rsidP="00B46001">
    <w:pPr>
      <w:pStyle w:val="Footer"/>
      <w:jc w:val="right"/>
      <w:rPr>
        <w:i/>
        <w:sz w:val="16"/>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AF815" w14:textId="77777777" w:rsidR="00A73C13" w:rsidRDefault="00A73C13">
      <w:r>
        <w:separator/>
      </w:r>
    </w:p>
  </w:footnote>
  <w:footnote w:type="continuationSeparator" w:id="0">
    <w:p w14:paraId="06A40C47" w14:textId="77777777" w:rsidR="00A73C13" w:rsidRDefault="00A73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07862" w14:textId="77777777" w:rsidR="00124F17" w:rsidRDefault="00124F17">
    <w:pPr>
      <w:pStyle w:val="Header"/>
    </w:pPr>
    <w:r>
      <w:rPr>
        <w:noProof/>
      </w:rPr>
      <mc:AlternateContent>
        <mc:Choice Requires="wps">
          <w:drawing>
            <wp:anchor distT="4294967293" distB="4294967293" distL="114300" distR="114300" simplePos="0" relativeHeight="251657728" behindDoc="0" locked="0" layoutInCell="1" allowOverlap="1" wp14:anchorId="5F0808A3" wp14:editId="524041DC">
              <wp:simplePos x="0" y="0"/>
              <wp:positionH relativeFrom="column">
                <wp:posOffset>0</wp:posOffset>
              </wp:positionH>
              <wp:positionV relativeFrom="paragraph">
                <wp:posOffset>457199</wp:posOffset>
              </wp:positionV>
              <wp:extent cx="5486400" cy="0"/>
              <wp:effectExtent l="0" t="0" r="26035"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62E52"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"/>
          </w:pict>
        </mc:Fallback>
      </mc:AlternateContent>
    </w:r>
    <w:r>
      <w:tab/>
    </w:r>
    <w:r>
      <w:tab/>
    </w:r>
    <w:r w:rsidRPr="00C20444">
      <w:rPr>
        <w:noProof/>
      </w:rPr>
      <w:drawing>
        <wp:inline distT="0" distB="0" distL="0" distR="0" wp14:anchorId="062B7D4D" wp14:editId="4D72A76C">
          <wp:extent cx="723900" cy="3619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A72"/>
    <w:multiLevelType w:val="hybridMultilevel"/>
    <w:tmpl w:val="9DF43FD0"/>
    <w:lvl w:ilvl="0" w:tplc="7E8C1FD8">
      <w:start w:val="1"/>
      <w:numFmt w:val="bullet"/>
      <w:lvlText w:val=""/>
      <w:lvlJc w:val="left"/>
      <w:pPr>
        <w:tabs>
          <w:tab w:val="num" w:pos="720"/>
        </w:tabs>
        <w:ind w:left="720" w:hanging="360"/>
      </w:pPr>
      <w:rPr>
        <w:rFonts w:ascii="Wingdings" w:hAnsi="Wingdings" w:hint="default"/>
      </w:rPr>
    </w:lvl>
    <w:lvl w:ilvl="1" w:tplc="014AF03C">
      <w:start w:val="1"/>
      <w:numFmt w:val="bullet"/>
      <w:lvlText w:val=""/>
      <w:lvlJc w:val="left"/>
      <w:pPr>
        <w:tabs>
          <w:tab w:val="num" w:pos="1440"/>
        </w:tabs>
        <w:ind w:left="1440" w:hanging="360"/>
      </w:pPr>
      <w:rPr>
        <w:rFonts w:ascii="Wingdings" w:hAnsi="Wingdings" w:hint="default"/>
      </w:rPr>
    </w:lvl>
    <w:lvl w:ilvl="2" w:tplc="E7A67E00" w:tentative="1">
      <w:start w:val="1"/>
      <w:numFmt w:val="bullet"/>
      <w:lvlText w:val=""/>
      <w:lvlJc w:val="left"/>
      <w:pPr>
        <w:tabs>
          <w:tab w:val="num" w:pos="2160"/>
        </w:tabs>
        <w:ind w:left="2160" w:hanging="360"/>
      </w:pPr>
      <w:rPr>
        <w:rFonts w:ascii="Wingdings" w:hAnsi="Wingdings" w:hint="default"/>
      </w:rPr>
    </w:lvl>
    <w:lvl w:ilvl="3" w:tplc="42B6912C" w:tentative="1">
      <w:start w:val="1"/>
      <w:numFmt w:val="bullet"/>
      <w:lvlText w:val=""/>
      <w:lvlJc w:val="left"/>
      <w:pPr>
        <w:tabs>
          <w:tab w:val="num" w:pos="2880"/>
        </w:tabs>
        <w:ind w:left="2880" w:hanging="360"/>
      </w:pPr>
      <w:rPr>
        <w:rFonts w:ascii="Wingdings" w:hAnsi="Wingdings" w:hint="default"/>
      </w:rPr>
    </w:lvl>
    <w:lvl w:ilvl="4" w:tplc="EB269628" w:tentative="1">
      <w:start w:val="1"/>
      <w:numFmt w:val="bullet"/>
      <w:lvlText w:val=""/>
      <w:lvlJc w:val="left"/>
      <w:pPr>
        <w:tabs>
          <w:tab w:val="num" w:pos="3600"/>
        </w:tabs>
        <w:ind w:left="3600" w:hanging="360"/>
      </w:pPr>
      <w:rPr>
        <w:rFonts w:ascii="Wingdings" w:hAnsi="Wingdings" w:hint="default"/>
      </w:rPr>
    </w:lvl>
    <w:lvl w:ilvl="5" w:tplc="F7EA9662" w:tentative="1">
      <w:start w:val="1"/>
      <w:numFmt w:val="bullet"/>
      <w:lvlText w:val=""/>
      <w:lvlJc w:val="left"/>
      <w:pPr>
        <w:tabs>
          <w:tab w:val="num" w:pos="4320"/>
        </w:tabs>
        <w:ind w:left="4320" w:hanging="360"/>
      </w:pPr>
      <w:rPr>
        <w:rFonts w:ascii="Wingdings" w:hAnsi="Wingdings" w:hint="default"/>
      </w:rPr>
    </w:lvl>
    <w:lvl w:ilvl="6" w:tplc="95A2E6D6" w:tentative="1">
      <w:start w:val="1"/>
      <w:numFmt w:val="bullet"/>
      <w:lvlText w:val=""/>
      <w:lvlJc w:val="left"/>
      <w:pPr>
        <w:tabs>
          <w:tab w:val="num" w:pos="5040"/>
        </w:tabs>
        <w:ind w:left="5040" w:hanging="360"/>
      </w:pPr>
      <w:rPr>
        <w:rFonts w:ascii="Wingdings" w:hAnsi="Wingdings" w:hint="default"/>
      </w:rPr>
    </w:lvl>
    <w:lvl w:ilvl="7" w:tplc="2D16FEC2" w:tentative="1">
      <w:start w:val="1"/>
      <w:numFmt w:val="bullet"/>
      <w:lvlText w:val=""/>
      <w:lvlJc w:val="left"/>
      <w:pPr>
        <w:tabs>
          <w:tab w:val="num" w:pos="5760"/>
        </w:tabs>
        <w:ind w:left="5760" w:hanging="360"/>
      </w:pPr>
      <w:rPr>
        <w:rFonts w:ascii="Wingdings" w:hAnsi="Wingdings" w:hint="default"/>
      </w:rPr>
    </w:lvl>
    <w:lvl w:ilvl="8" w:tplc="F7C269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D7658"/>
    <w:multiLevelType w:val="hybridMultilevel"/>
    <w:tmpl w:val="ACE09DFE"/>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D479E"/>
    <w:multiLevelType w:val="hybridMultilevel"/>
    <w:tmpl w:val="9A287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C3B4D"/>
    <w:multiLevelType w:val="hybridMultilevel"/>
    <w:tmpl w:val="983A7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F3857"/>
    <w:multiLevelType w:val="hybridMultilevel"/>
    <w:tmpl w:val="5360F89E"/>
    <w:lvl w:ilvl="0" w:tplc="904C270C">
      <w:start w:val="1"/>
      <w:numFmt w:val="bullet"/>
      <w:lvlText w:val=""/>
      <w:lvlJc w:val="left"/>
      <w:pPr>
        <w:tabs>
          <w:tab w:val="num" w:pos="720"/>
        </w:tabs>
        <w:ind w:left="720" w:hanging="360"/>
      </w:pPr>
      <w:rPr>
        <w:rFonts w:ascii="Wingdings" w:hAnsi="Wingdings" w:hint="default"/>
      </w:rPr>
    </w:lvl>
    <w:lvl w:ilvl="1" w:tplc="57CC7FB0">
      <w:start w:val="1"/>
      <w:numFmt w:val="bullet"/>
      <w:lvlText w:val=""/>
      <w:lvlJc w:val="left"/>
      <w:pPr>
        <w:tabs>
          <w:tab w:val="num" w:pos="1440"/>
        </w:tabs>
        <w:ind w:left="1440" w:hanging="360"/>
      </w:pPr>
      <w:rPr>
        <w:rFonts w:ascii="Wingdings" w:hAnsi="Wingdings" w:hint="default"/>
      </w:rPr>
    </w:lvl>
    <w:lvl w:ilvl="2" w:tplc="004800D2" w:tentative="1">
      <w:start w:val="1"/>
      <w:numFmt w:val="bullet"/>
      <w:lvlText w:val=""/>
      <w:lvlJc w:val="left"/>
      <w:pPr>
        <w:tabs>
          <w:tab w:val="num" w:pos="2160"/>
        </w:tabs>
        <w:ind w:left="2160" w:hanging="360"/>
      </w:pPr>
      <w:rPr>
        <w:rFonts w:ascii="Wingdings" w:hAnsi="Wingdings" w:hint="default"/>
      </w:rPr>
    </w:lvl>
    <w:lvl w:ilvl="3" w:tplc="B7E4326C" w:tentative="1">
      <w:start w:val="1"/>
      <w:numFmt w:val="bullet"/>
      <w:lvlText w:val=""/>
      <w:lvlJc w:val="left"/>
      <w:pPr>
        <w:tabs>
          <w:tab w:val="num" w:pos="2880"/>
        </w:tabs>
        <w:ind w:left="2880" w:hanging="360"/>
      </w:pPr>
      <w:rPr>
        <w:rFonts w:ascii="Wingdings" w:hAnsi="Wingdings" w:hint="default"/>
      </w:rPr>
    </w:lvl>
    <w:lvl w:ilvl="4" w:tplc="B89A92B8" w:tentative="1">
      <w:start w:val="1"/>
      <w:numFmt w:val="bullet"/>
      <w:lvlText w:val=""/>
      <w:lvlJc w:val="left"/>
      <w:pPr>
        <w:tabs>
          <w:tab w:val="num" w:pos="3600"/>
        </w:tabs>
        <w:ind w:left="3600" w:hanging="360"/>
      </w:pPr>
      <w:rPr>
        <w:rFonts w:ascii="Wingdings" w:hAnsi="Wingdings" w:hint="default"/>
      </w:rPr>
    </w:lvl>
    <w:lvl w:ilvl="5" w:tplc="28F0EEBC" w:tentative="1">
      <w:start w:val="1"/>
      <w:numFmt w:val="bullet"/>
      <w:lvlText w:val=""/>
      <w:lvlJc w:val="left"/>
      <w:pPr>
        <w:tabs>
          <w:tab w:val="num" w:pos="4320"/>
        </w:tabs>
        <w:ind w:left="4320" w:hanging="360"/>
      </w:pPr>
      <w:rPr>
        <w:rFonts w:ascii="Wingdings" w:hAnsi="Wingdings" w:hint="default"/>
      </w:rPr>
    </w:lvl>
    <w:lvl w:ilvl="6" w:tplc="61BA71BE" w:tentative="1">
      <w:start w:val="1"/>
      <w:numFmt w:val="bullet"/>
      <w:lvlText w:val=""/>
      <w:lvlJc w:val="left"/>
      <w:pPr>
        <w:tabs>
          <w:tab w:val="num" w:pos="5040"/>
        </w:tabs>
        <w:ind w:left="5040" w:hanging="360"/>
      </w:pPr>
      <w:rPr>
        <w:rFonts w:ascii="Wingdings" w:hAnsi="Wingdings" w:hint="default"/>
      </w:rPr>
    </w:lvl>
    <w:lvl w:ilvl="7" w:tplc="EB92C3C8" w:tentative="1">
      <w:start w:val="1"/>
      <w:numFmt w:val="bullet"/>
      <w:lvlText w:val=""/>
      <w:lvlJc w:val="left"/>
      <w:pPr>
        <w:tabs>
          <w:tab w:val="num" w:pos="5760"/>
        </w:tabs>
        <w:ind w:left="5760" w:hanging="360"/>
      </w:pPr>
      <w:rPr>
        <w:rFonts w:ascii="Wingdings" w:hAnsi="Wingdings" w:hint="default"/>
      </w:rPr>
    </w:lvl>
    <w:lvl w:ilvl="8" w:tplc="6750E91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70E67"/>
    <w:multiLevelType w:val="hybridMultilevel"/>
    <w:tmpl w:val="8750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26FAF"/>
    <w:multiLevelType w:val="hybridMultilevel"/>
    <w:tmpl w:val="AA2A9058"/>
    <w:lvl w:ilvl="0" w:tplc="3FA0539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611C5"/>
    <w:multiLevelType w:val="multilevel"/>
    <w:tmpl w:val="ABBCF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1B663F"/>
    <w:multiLevelType w:val="hybridMultilevel"/>
    <w:tmpl w:val="2208EA9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C78BD"/>
    <w:multiLevelType w:val="hybridMultilevel"/>
    <w:tmpl w:val="920AF3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C6507"/>
    <w:multiLevelType w:val="multilevel"/>
    <w:tmpl w:val="9A287F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E42512"/>
    <w:multiLevelType w:val="hybridMultilevel"/>
    <w:tmpl w:val="B952F112"/>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504C3"/>
    <w:multiLevelType w:val="multilevel"/>
    <w:tmpl w:val="AD68E9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A299B"/>
    <w:multiLevelType w:val="hybridMultilevel"/>
    <w:tmpl w:val="D33C3F1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A49B5"/>
    <w:multiLevelType w:val="hybridMultilevel"/>
    <w:tmpl w:val="C5D88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41A9C"/>
    <w:multiLevelType w:val="hybridMultilevel"/>
    <w:tmpl w:val="1DF6C306"/>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5E38CA"/>
    <w:multiLevelType w:val="hybridMultilevel"/>
    <w:tmpl w:val="AD68E9FC"/>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A3C63"/>
    <w:multiLevelType w:val="hybridMultilevel"/>
    <w:tmpl w:val="CB725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E18B2"/>
    <w:multiLevelType w:val="hybridMultilevel"/>
    <w:tmpl w:val="0EF8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751AB"/>
    <w:multiLevelType w:val="hybridMultilevel"/>
    <w:tmpl w:val="A7B8C798"/>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B4334"/>
    <w:multiLevelType w:val="hybridMultilevel"/>
    <w:tmpl w:val="ABBCF21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D0BA2"/>
    <w:multiLevelType w:val="hybridMultilevel"/>
    <w:tmpl w:val="EB20A7A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87676"/>
    <w:multiLevelType w:val="hybridMultilevel"/>
    <w:tmpl w:val="E48086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E29F9"/>
    <w:multiLevelType w:val="hybridMultilevel"/>
    <w:tmpl w:val="F6362578"/>
    <w:lvl w:ilvl="0" w:tplc="FA88E450">
      <w:start w:val="1"/>
      <w:numFmt w:val="bullet"/>
      <w:lvlText w:val=""/>
      <w:lvlJc w:val="left"/>
      <w:pPr>
        <w:tabs>
          <w:tab w:val="num" w:pos="720"/>
        </w:tabs>
        <w:ind w:left="720" w:hanging="360"/>
      </w:pPr>
      <w:rPr>
        <w:rFonts w:ascii="Wingdings" w:hAnsi="Wingdings" w:hint="default"/>
      </w:rPr>
    </w:lvl>
    <w:lvl w:ilvl="1" w:tplc="79146452">
      <w:start w:val="1"/>
      <w:numFmt w:val="bullet"/>
      <w:lvlText w:val=""/>
      <w:lvlJc w:val="left"/>
      <w:pPr>
        <w:tabs>
          <w:tab w:val="num" w:pos="1440"/>
        </w:tabs>
        <w:ind w:left="1440" w:hanging="360"/>
      </w:pPr>
      <w:rPr>
        <w:rFonts w:ascii="Wingdings" w:hAnsi="Wingdings" w:hint="default"/>
      </w:rPr>
    </w:lvl>
    <w:lvl w:ilvl="2" w:tplc="261C4F96" w:tentative="1">
      <w:start w:val="1"/>
      <w:numFmt w:val="bullet"/>
      <w:lvlText w:val=""/>
      <w:lvlJc w:val="left"/>
      <w:pPr>
        <w:tabs>
          <w:tab w:val="num" w:pos="2160"/>
        </w:tabs>
        <w:ind w:left="2160" w:hanging="360"/>
      </w:pPr>
      <w:rPr>
        <w:rFonts w:ascii="Wingdings" w:hAnsi="Wingdings" w:hint="default"/>
      </w:rPr>
    </w:lvl>
    <w:lvl w:ilvl="3" w:tplc="C6D67B4E" w:tentative="1">
      <w:start w:val="1"/>
      <w:numFmt w:val="bullet"/>
      <w:lvlText w:val=""/>
      <w:lvlJc w:val="left"/>
      <w:pPr>
        <w:tabs>
          <w:tab w:val="num" w:pos="2880"/>
        </w:tabs>
        <w:ind w:left="2880" w:hanging="360"/>
      </w:pPr>
      <w:rPr>
        <w:rFonts w:ascii="Wingdings" w:hAnsi="Wingdings" w:hint="default"/>
      </w:rPr>
    </w:lvl>
    <w:lvl w:ilvl="4" w:tplc="EA56851A" w:tentative="1">
      <w:start w:val="1"/>
      <w:numFmt w:val="bullet"/>
      <w:lvlText w:val=""/>
      <w:lvlJc w:val="left"/>
      <w:pPr>
        <w:tabs>
          <w:tab w:val="num" w:pos="3600"/>
        </w:tabs>
        <w:ind w:left="3600" w:hanging="360"/>
      </w:pPr>
      <w:rPr>
        <w:rFonts w:ascii="Wingdings" w:hAnsi="Wingdings" w:hint="default"/>
      </w:rPr>
    </w:lvl>
    <w:lvl w:ilvl="5" w:tplc="B6C66B06" w:tentative="1">
      <w:start w:val="1"/>
      <w:numFmt w:val="bullet"/>
      <w:lvlText w:val=""/>
      <w:lvlJc w:val="left"/>
      <w:pPr>
        <w:tabs>
          <w:tab w:val="num" w:pos="4320"/>
        </w:tabs>
        <w:ind w:left="4320" w:hanging="360"/>
      </w:pPr>
      <w:rPr>
        <w:rFonts w:ascii="Wingdings" w:hAnsi="Wingdings" w:hint="default"/>
      </w:rPr>
    </w:lvl>
    <w:lvl w:ilvl="6" w:tplc="5D0C2DDC" w:tentative="1">
      <w:start w:val="1"/>
      <w:numFmt w:val="bullet"/>
      <w:lvlText w:val=""/>
      <w:lvlJc w:val="left"/>
      <w:pPr>
        <w:tabs>
          <w:tab w:val="num" w:pos="5040"/>
        </w:tabs>
        <w:ind w:left="5040" w:hanging="360"/>
      </w:pPr>
      <w:rPr>
        <w:rFonts w:ascii="Wingdings" w:hAnsi="Wingdings" w:hint="default"/>
      </w:rPr>
    </w:lvl>
    <w:lvl w:ilvl="7" w:tplc="C3ECDA98" w:tentative="1">
      <w:start w:val="1"/>
      <w:numFmt w:val="bullet"/>
      <w:lvlText w:val=""/>
      <w:lvlJc w:val="left"/>
      <w:pPr>
        <w:tabs>
          <w:tab w:val="num" w:pos="5760"/>
        </w:tabs>
        <w:ind w:left="5760" w:hanging="360"/>
      </w:pPr>
      <w:rPr>
        <w:rFonts w:ascii="Wingdings" w:hAnsi="Wingdings" w:hint="default"/>
      </w:rPr>
    </w:lvl>
    <w:lvl w:ilvl="8" w:tplc="8C8C5B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54793A"/>
    <w:multiLevelType w:val="hybridMultilevel"/>
    <w:tmpl w:val="4B3C9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963B7"/>
    <w:multiLevelType w:val="hybridMultilevel"/>
    <w:tmpl w:val="79FE6B20"/>
    <w:lvl w:ilvl="0" w:tplc="12686FBA">
      <w:start w:val="1"/>
      <w:numFmt w:val="bullet"/>
      <w:lvlText w:val="–"/>
      <w:lvlJc w:val="left"/>
      <w:pPr>
        <w:tabs>
          <w:tab w:val="num" w:pos="720"/>
        </w:tabs>
        <w:ind w:left="720" w:hanging="360"/>
      </w:pPr>
      <w:rPr>
        <w:rFonts w:ascii="Times New Roman" w:hAnsi="Times New Roman" w:hint="default"/>
      </w:rPr>
    </w:lvl>
    <w:lvl w:ilvl="1" w:tplc="9CA013F8">
      <w:start w:val="1"/>
      <w:numFmt w:val="bullet"/>
      <w:lvlText w:val="–"/>
      <w:lvlJc w:val="left"/>
      <w:pPr>
        <w:tabs>
          <w:tab w:val="num" w:pos="1440"/>
        </w:tabs>
        <w:ind w:left="1440" w:hanging="360"/>
      </w:pPr>
      <w:rPr>
        <w:rFonts w:ascii="Times New Roman" w:hAnsi="Times New Roman" w:hint="default"/>
      </w:rPr>
    </w:lvl>
    <w:lvl w:ilvl="2" w:tplc="6CC8D75C" w:tentative="1">
      <w:start w:val="1"/>
      <w:numFmt w:val="bullet"/>
      <w:lvlText w:val="–"/>
      <w:lvlJc w:val="left"/>
      <w:pPr>
        <w:tabs>
          <w:tab w:val="num" w:pos="2160"/>
        </w:tabs>
        <w:ind w:left="2160" w:hanging="360"/>
      </w:pPr>
      <w:rPr>
        <w:rFonts w:ascii="Times New Roman" w:hAnsi="Times New Roman" w:hint="default"/>
      </w:rPr>
    </w:lvl>
    <w:lvl w:ilvl="3" w:tplc="733AF5A0" w:tentative="1">
      <w:start w:val="1"/>
      <w:numFmt w:val="bullet"/>
      <w:lvlText w:val="–"/>
      <w:lvlJc w:val="left"/>
      <w:pPr>
        <w:tabs>
          <w:tab w:val="num" w:pos="2880"/>
        </w:tabs>
        <w:ind w:left="2880" w:hanging="360"/>
      </w:pPr>
      <w:rPr>
        <w:rFonts w:ascii="Times New Roman" w:hAnsi="Times New Roman" w:hint="default"/>
      </w:rPr>
    </w:lvl>
    <w:lvl w:ilvl="4" w:tplc="A882043C" w:tentative="1">
      <w:start w:val="1"/>
      <w:numFmt w:val="bullet"/>
      <w:lvlText w:val="–"/>
      <w:lvlJc w:val="left"/>
      <w:pPr>
        <w:tabs>
          <w:tab w:val="num" w:pos="3600"/>
        </w:tabs>
        <w:ind w:left="3600" w:hanging="360"/>
      </w:pPr>
      <w:rPr>
        <w:rFonts w:ascii="Times New Roman" w:hAnsi="Times New Roman" w:hint="default"/>
      </w:rPr>
    </w:lvl>
    <w:lvl w:ilvl="5" w:tplc="AC42EFF4" w:tentative="1">
      <w:start w:val="1"/>
      <w:numFmt w:val="bullet"/>
      <w:lvlText w:val="–"/>
      <w:lvlJc w:val="left"/>
      <w:pPr>
        <w:tabs>
          <w:tab w:val="num" w:pos="4320"/>
        </w:tabs>
        <w:ind w:left="4320" w:hanging="360"/>
      </w:pPr>
      <w:rPr>
        <w:rFonts w:ascii="Times New Roman" w:hAnsi="Times New Roman" w:hint="default"/>
      </w:rPr>
    </w:lvl>
    <w:lvl w:ilvl="6" w:tplc="154EA036" w:tentative="1">
      <w:start w:val="1"/>
      <w:numFmt w:val="bullet"/>
      <w:lvlText w:val="–"/>
      <w:lvlJc w:val="left"/>
      <w:pPr>
        <w:tabs>
          <w:tab w:val="num" w:pos="5040"/>
        </w:tabs>
        <w:ind w:left="5040" w:hanging="360"/>
      </w:pPr>
      <w:rPr>
        <w:rFonts w:ascii="Times New Roman" w:hAnsi="Times New Roman" w:hint="default"/>
      </w:rPr>
    </w:lvl>
    <w:lvl w:ilvl="7" w:tplc="CAD6143E" w:tentative="1">
      <w:start w:val="1"/>
      <w:numFmt w:val="bullet"/>
      <w:lvlText w:val="–"/>
      <w:lvlJc w:val="left"/>
      <w:pPr>
        <w:tabs>
          <w:tab w:val="num" w:pos="5760"/>
        </w:tabs>
        <w:ind w:left="5760" w:hanging="360"/>
      </w:pPr>
      <w:rPr>
        <w:rFonts w:ascii="Times New Roman" w:hAnsi="Times New Roman" w:hint="default"/>
      </w:rPr>
    </w:lvl>
    <w:lvl w:ilvl="8" w:tplc="FACAD8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C441E15"/>
    <w:multiLevelType w:val="multilevel"/>
    <w:tmpl w:val="A5509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6287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16cid:durableId="1050112401">
    <w:abstractNumId w:val="3"/>
  </w:num>
  <w:num w:numId="2" w16cid:durableId="1447505549">
    <w:abstractNumId w:val="2"/>
  </w:num>
  <w:num w:numId="3" w16cid:durableId="610279765">
    <w:abstractNumId w:val="5"/>
  </w:num>
  <w:num w:numId="4" w16cid:durableId="935334146">
    <w:abstractNumId w:val="10"/>
  </w:num>
  <w:num w:numId="5" w16cid:durableId="989674281">
    <w:abstractNumId w:val="17"/>
  </w:num>
  <w:num w:numId="6" w16cid:durableId="651249692">
    <w:abstractNumId w:val="14"/>
  </w:num>
  <w:num w:numId="7" w16cid:durableId="1855266210">
    <w:abstractNumId w:val="18"/>
  </w:num>
  <w:num w:numId="8" w16cid:durableId="1833327833">
    <w:abstractNumId w:val="9"/>
  </w:num>
  <w:num w:numId="9" w16cid:durableId="737633758">
    <w:abstractNumId w:val="24"/>
  </w:num>
  <w:num w:numId="10" w16cid:durableId="1655065226">
    <w:abstractNumId w:val="23"/>
  </w:num>
  <w:num w:numId="11" w16cid:durableId="1057709204">
    <w:abstractNumId w:val="19"/>
  </w:num>
  <w:num w:numId="12" w16cid:durableId="313070068">
    <w:abstractNumId w:val="15"/>
  </w:num>
  <w:num w:numId="13" w16cid:durableId="1527718062">
    <w:abstractNumId w:val="11"/>
  </w:num>
  <w:num w:numId="14" w16cid:durableId="1310481508">
    <w:abstractNumId w:val="1"/>
  </w:num>
  <w:num w:numId="15" w16cid:durableId="700518964">
    <w:abstractNumId w:val="13"/>
  </w:num>
  <w:num w:numId="16" w16cid:durableId="55664431">
    <w:abstractNumId w:val="21"/>
  </w:num>
  <w:num w:numId="17" w16cid:durableId="490482795">
    <w:abstractNumId w:val="8"/>
  </w:num>
  <w:num w:numId="18" w16cid:durableId="2132897336">
    <w:abstractNumId w:val="16"/>
  </w:num>
  <w:num w:numId="19" w16cid:durableId="600068839">
    <w:abstractNumId w:val="6"/>
  </w:num>
  <w:num w:numId="20" w16cid:durableId="1313755651">
    <w:abstractNumId w:val="12"/>
  </w:num>
  <w:num w:numId="21" w16cid:durableId="872812978">
    <w:abstractNumId w:val="20"/>
  </w:num>
  <w:num w:numId="22" w16cid:durableId="302740653">
    <w:abstractNumId w:val="7"/>
  </w:num>
  <w:num w:numId="23" w16cid:durableId="1287614300">
    <w:abstractNumId w:val="27"/>
  </w:num>
  <w:num w:numId="24" w16cid:durableId="657073717">
    <w:abstractNumId w:val="22"/>
  </w:num>
  <w:num w:numId="25" w16cid:durableId="631639569">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0145039">
    <w:abstractNumId w:val="26"/>
  </w:num>
  <w:num w:numId="27" w16cid:durableId="1453748967">
    <w:abstractNumId w:val="0"/>
  </w:num>
  <w:num w:numId="28" w16cid:durableId="1219125713">
    <w:abstractNumId w:val="25"/>
  </w:num>
  <w:num w:numId="29" w16cid:durableId="143925345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nna, Mick">
    <w15:presenceInfo w15:providerId="AD" w15:userId="S::Michael.Hanna@ercot.com::fd316a98-bf5e-4350-b76a-e0604760b0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1B6"/>
    <w:rsid w:val="000031DC"/>
    <w:rsid w:val="00012DFB"/>
    <w:rsid w:val="00013181"/>
    <w:rsid w:val="00014F69"/>
    <w:rsid w:val="00017852"/>
    <w:rsid w:val="0002487A"/>
    <w:rsid w:val="00030685"/>
    <w:rsid w:val="00030CA6"/>
    <w:rsid w:val="00031C88"/>
    <w:rsid w:val="00037799"/>
    <w:rsid w:val="00044E7E"/>
    <w:rsid w:val="00045A9B"/>
    <w:rsid w:val="000506EE"/>
    <w:rsid w:val="00050EFE"/>
    <w:rsid w:val="00053A32"/>
    <w:rsid w:val="00053EC2"/>
    <w:rsid w:val="000545A4"/>
    <w:rsid w:val="00054AF9"/>
    <w:rsid w:val="000557F2"/>
    <w:rsid w:val="00055AEB"/>
    <w:rsid w:val="00056BD1"/>
    <w:rsid w:val="00057D1A"/>
    <w:rsid w:val="00057FEA"/>
    <w:rsid w:val="00060224"/>
    <w:rsid w:val="000612BC"/>
    <w:rsid w:val="00062087"/>
    <w:rsid w:val="000623D3"/>
    <w:rsid w:val="000654EA"/>
    <w:rsid w:val="000665CF"/>
    <w:rsid w:val="00066960"/>
    <w:rsid w:val="00066FA2"/>
    <w:rsid w:val="00074042"/>
    <w:rsid w:val="000754E3"/>
    <w:rsid w:val="000762B6"/>
    <w:rsid w:val="000776D9"/>
    <w:rsid w:val="000808D6"/>
    <w:rsid w:val="000821AB"/>
    <w:rsid w:val="0008368A"/>
    <w:rsid w:val="000836B4"/>
    <w:rsid w:val="00084DF8"/>
    <w:rsid w:val="0008693A"/>
    <w:rsid w:val="00092C5A"/>
    <w:rsid w:val="00093EFD"/>
    <w:rsid w:val="000A2C05"/>
    <w:rsid w:val="000A3FDB"/>
    <w:rsid w:val="000B04A4"/>
    <w:rsid w:val="000B4089"/>
    <w:rsid w:val="000B49DC"/>
    <w:rsid w:val="000B7111"/>
    <w:rsid w:val="000C291C"/>
    <w:rsid w:val="000C3D9E"/>
    <w:rsid w:val="000C6D32"/>
    <w:rsid w:val="000C7225"/>
    <w:rsid w:val="000D139E"/>
    <w:rsid w:val="000D1D8B"/>
    <w:rsid w:val="000D2D56"/>
    <w:rsid w:val="000D3F94"/>
    <w:rsid w:val="000D4A62"/>
    <w:rsid w:val="000D6A82"/>
    <w:rsid w:val="000D7956"/>
    <w:rsid w:val="000E0BC9"/>
    <w:rsid w:val="000E6A34"/>
    <w:rsid w:val="000F07E5"/>
    <w:rsid w:val="000F4288"/>
    <w:rsid w:val="000F5268"/>
    <w:rsid w:val="000F76CD"/>
    <w:rsid w:val="0010036F"/>
    <w:rsid w:val="00103359"/>
    <w:rsid w:val="00110FF9"/>
    <w:rsid w:val="00112DB7"/>
    <w:rsid w:val="001131B6"/>
    <w:rsid w:val="00115666"/>
    <w:rsid w:val="00120194"/>
    <w:rsid w:val="00120D12"/>
    <w:rsid w:val="00121877"/>
    <w:rsid w:val="00124F17"/>
    <w:rsid w:val="001260CE"/>
    <w:rsid w:val="00127340"/>
    <w:rsid w:val="00127C62"/>
    <w:rsid w:val="001338CB"/>
    <w:rsid w:val="0013439B"/>
    <w:rsid w:val="00134E14"/>
    <w:rsid w:val="001376F5"/>
    <w:rsid w:val="001404F2"/>
    <w:rsid w:val="00140EF1"/>
    <w:rsid w:val="00141CC0"/>
    <w:rsid w:val="00141FC8"/>
    <w:rsid w:val="001420A6"/>
    <w:rsid w:val="001434A0"/>
    <w:rsid w:val="00145C53"/>
    <w:rsid w:val="001464B0"/>
    <w:rsid w:val="00147253"/>
    <w:rsid w:val="0015125C"/>
    <w:rsid w:val="001533E4"/>
    <w:rsid w:val="0015432C"/>
    <w:rsid w:val="001547DD"/>
    <w:rsid w:val="00154E62"/>
    <w:rsid w:val="00155931"/>
    <w:rsid w:val="001560A8"/>
    <w:rsid w:val="00156A35"/>
    <w:rsid w:val="00160BED"/>
    <w:rsid w:val="001627A4"/>
    <w:rsid w:val="001632D5"/>
    <w:rsid w:val="001640D9"/>
    <w:rsid w:val="00164324"/>
    <w:rsid w:val="0017174F"/>
    <w:rsid w:val="00174683"/>
    <w:rsid w:val="001747F2"/>
    <w:rsid w:val="00180A48"/>
    <w:rsid w:val="001839E5"/>
    <w:rsid w:val="00185670"/>
    <w:rsid w:val="00185D08"/>
    <w:rsid w:val="00186CF6"/>
    <w:rsid w:val="00190B71"/>
    <w:rsid w:val="00192606"/>
    <w:rsid w:val="001942E2"/>
    <w:rsid w:val="00194854"/>
    <w:rsid w:val="00194D3A"/>
    <w:rsid w:val="00197041"/>
    <w:rsid w:val="001A3FFF"/>
    <w:rsid w:val="001A5466"/>
    <w:rsid w:val="001A7390"/>
    <w:rsid w:val="001A760B"/>
    <w:rsid w:val="001B0BDD"/>
    <w:rsid w:val="001B2411"/>
    <w:rsid w:val="001B6959"/>
    <w:rsid w:val="001C3634"/>
    <w:rsid w:val="001C3C29"/>
    <w:rsid w:val="001C40ED"/>
    <w:rsid w:val="001C4276"/>
    <w:rsid w:val="001C499E"/>
    <w:rsid w:val="001D0D63"/>
    <w:rsid w:val="001D15F0"/>
    <w:rsid w:val="001D4AFB"/>
    <w:rsid w:val="001E2683"/>
    <w:rsid w:val="001E2E55"/>
    <w:rsid w:val="001E315A"/>
    <w:rsid w:val="001E4060"/>
    <w:rsid w:val="001E6EB0"/>
    <w:rsid w:val="001F15DD"/>
    <w:rsid w:val="001F2F3A"/>
    <w:rsid w:val="001F4EE2"/>
    <w:rsid w:val="001F6414"/>
    <w:rsid w:val="00200733"/>
    <w:rsid w:val="00202D09"/>
    <w:rsid w:val="00206BB3"/>
    <w:rsid w:val="00206E7A"/>
    <w:rsid w:val="00214196"/>
    <w:rsid w:val="00214294"/>
    <w:rsid w:val="002162E1"/>
    <w:rsid w:val="0021787C"/>
    <w:rsid w:val="00217CD7"/>
    <w:rsid w:val="002208AB"/>
    <w:rsid w:val="00221602"/>
    <w:rsid w:val="002225F7"/>
    <w:rsid w:val="00223568"/>
    <w:rsid w:val="00224B5F"/>
    <w:rsid w:val="00224C79"/>
    <w:rsid w:val="00225AC2"/>
    <w:rsid w:val="002279D6"/>
    <w:rsid w:val="00231F2F"/>
    <w:rsid w:val="00233598"/>
    <w:rsid w:val="00236C8D"/>
    <w:rsid w:val="00242149"/>
    <w:rsid w:val="00244D59"/>
    <w:rsid w:val="00245A65"/>
    <w:rsid w:val="00245CB8"/>
    <w:rsid w:val="00246E14"/>
    <w:rsid w:val="00247A29"/>
    <w:rsid w:val="00251170"/>
    <w:rsid w:val="00251FE9"/>
    <w:rsid w:val="00252EE3"/>
    <w:rsid w:val="002547F8"/>
    <w:rsid w:val="002552F4"/>
    <w:rsid w:val="002615FB"/>
    <w:rsid w:val="00261F03"/>
    <w:rsid w:val="00265B10"/>
    <w:rsid w:val="00270676"/>
    <w:rsid w:val="00270BBF"/>
    <w:rsid w:val="0027196B"/>
    <w:rsid w:val="0027752D"/>
    <w:rsid w:val="00280BF9"/>
    <w:rsid w:val="00282C68"/>
    <w:rsid w:val="00283E1E"/>
    <w:rsid w:val="00286DF7"/>
    <w:rsid w:val="00287FC3"/>
    <w:rsid w:val="0029045A"/>
    <w:rsid w:val="00291889"/>
    <w:rsid w:val="0029376E"/>
    <w:rsid w:val="00295623"/>
    <w:rsid w:val="002960BD"/>
    <w:rsid w:val="002971AE"/>
    <w:rsid w:val="002A03C4"/>
    <w:rsid w:val="002A053E"/>
    <w:rsid w:val="002A0A46"/>
    <w:rsid w:val="002A349F"/>
    <w:rsid w:val="002A4E17"/>
    <w:rsid w:val="002A5847"/>
    <w:rsid w:val="002A595E"/>
    <w:rsid w:val="002B0F42"/>
    <w:rsid w:val="002B2E70"/>
    <w:rsid w:val="002B4EB7"/>
    <w:rsid w:val="002B7A18"/>
    <w:rsid w:val="002C107D"/>
    <w:rsid w:val="002C1A2D"/>
    <w:rsid w:val="002C245D"/>
    <w:rsid w:val="002C45B0"/>
    <w:rsid w:val="002C620F"/>
    <w:rsid w:val="002C65F4"/>
    <w:rsid w:val="002C72AE"/>
    <w:rsid w:val="002D0C01"/>
    <w:rsid w:val="002D3F18"/>
    <w:rsid w:val="002D6A2F"/>
    <w:rsid w:val="002D761D"/>
    <w:rsid w:val="002E031C"/>
    <w:rsid w:val="002E3EE0"/>
    <w:rsid w:val="002E651B"/>
    <w:rsid w:val="002F519A"/>
    <w:rsid w:val="002F6435"/>
    <w:rsid w:val="002F6563"/>
    <w:rsid w:val="0030095F"/>
    <w:rsid w:val="00301D05"/>
    <w:rsid w:val="00302350"/>
    <w:rsid w:val="0030716B"/>
    <w:rsid w:val="003128C5"/>
    <w:rsid w:val="0031313B"/>
    <w:rsid w:val="00315389"/>
    <w:rsid w:val="003161B1"/>
    <w:rsid w:val="00316610"/>
    <w:rsid w:val="00321BC8"/>
    <w:rsid w:val="00324385"/>
    <w:rsid w:val="00326D3D"/>
    <w:rsid w:val="003272DA"/>
    <w:rsid w:val="00334952"/>
    <w:rsid w:val="00335EB6"/>
    <w:rsid w:val="00336EB4"/>
    <w:rsid w:val="0034056C"/>
    <w:rsid w:val="003416C3"/>
    <w:rsid w:val="003418A3"/>
    <w:rsid w:val="0034415D"/>
    <w:rsid w:val="00347C5D"/>
    <w:rsid w:val="0035273B"/>
    <w:rsid w:val="00352CC9"/>
    <w:rsid w:val="00355EB6"/>
    <w:rsid w:val="003568E4"/>
    <w:rsid w:val="003569F8"/>
    <w:rsid w:val="003617D6"/>
    <w:rsid w:val="00363AB9"/>
    <w:rsid w:val="0038274C"/>
    <w:rsid w:val="00383426"/>
    <w:rsid w:val="00383ADF"/>
    <w:rsid w:val="00383D9A"/>
    <w:rsid w:val="003844E6"/>
    <w:rsid w:val="003849CE"/>
    <w:rsid w:val="0038618B"/>
    <w:rsid w:val="00387A41"/>
    <w:rsid w:val="003905A2"/>
    <w:rsid w:val="00396800"/>
    <w:rsid w:val="00397D36"/>
    <w:rsid w:val="003A2B42"/>
    <w:rsid w:val="003B023E"/>
    <w:rsid w:val="003B08F0"/>
    <w:rsid w:val="003B2058"/>
    <w:rsid w:val="003B3A30"/>
    <w:rsid w:val="003B480D"/>
    <w:rsid w:val="003B5EA2"/>
    <w:rsid w:val="003B6146"/>
    <w:rsid w:val="003C25A6"/>
    <w:rsid w:val="003C4C3F"/>
    <w:rsid w:val="003C52C1"/>
    <w:rsid w:val="003C53E8"/>
    <w:rsid w:val="003C660C"/>
    <w:rsid w:val="003D0361"/>
    <w:rsid w:val="003D108A"/>
    <w:rsid w:val="003D1568"/>
    <w:rsid w:val="003D1FA1"/>
    <w:rsid w:val="003D3417"/>
    <w:rsid w:val="003D41E4"/>
    <w:rsid w:val="003D5066"/>
    <w:rsid w:val="003D66CC"/>
    <w:rsid w:val="003E1FD5"/>
    <w:rsid w:val="003E2BD2"/>
    <w:rsid w:val="003E2D7E"/>
    <w:rsid w:val="003E3B93"/>
    <w:rsid w:val="003E635E"/>
    <w:rsid w:val="003E653A"/>
    <w:rsid w:val="003E7652"/>
    <w:rsid w:val="003F2EAE"/>
    <w:rsid w:val="003F4415"/>
    <w:rsid w:val="003F6DC5"/>
    <w:rsid w:val="0040390E"/>
    <w:rsid w:val="00403F25"/>
    <w:rsid w:val="00405724"/>
    <w:rsid w:val="00405861"/>
    <w:rsid w:val="00405E72"/>
    <w:rsid w:val="00410B79"/>
    <w:rsid w:val="004115E4"/>
    <w:rsid w:val="00411E67"/>
    <w:rsid w:val="00412010"/>
    <w:rsid w:val="00415767"/>
    <w:rsid w:val="00421B24"/>
    <w:rsid w:val="00421CB9"/>
    <w:rsid w:val="00421FAE"/>
    <w:rsid w:val="00424DDC"/>
    <w:rsid w:val="00424EF7"/>
    <w:rsid w:val="0042509D"/>
    <w:rsid w:val="00425245"/>
    <w:rsid w:val="00426D72"/>
    <w:rsid w:val="00431050"/>
    <w:rsid w:val="004326C5"/>
    <w:rsid w:val="00435E2F"/>
    <w:rsid w:val="004378A6"/>
    <w:rsid w:val="00437B82"/>
    <w:rsid w:val="00443DA8"/>
    <w:rsid w:val="00444D12"/>
    <w:rsid w:val="00445449"/>
    <w:rsid w:val="00453A16"/>
    <w:rsid w:val="00460413"/>
    <w:rsid w:val="0046059A"/>
    <w:rsid w:val="0046059F"/>
    <w:rsid w:val="00462436"/>
    <w:rsid w:val="00475E7F"/>
    <w:rsid w:val="00475F34"/>
    <w:rsid w:val="0048057E"/>
    <w:rsid w:val="004824FA"/>
    <w:rsid w:val="00485F08"/>
    <w:rsid w:val="0049034B"/>
    <w:rsid w:val="00490422"/>
    <w:rsid w:val="004910C8"/>
    <w:rsid w:val="00491C10"/>
    <w:rsid w:val="0049216B"/>
    <w:rsid w:val="0049417C"/>
    <w:rsid w:val="00495906"/>
    <w:rsid w:val="004969AB"/>
    <w:rsid w:val="004A0EB3"/>
    <w:rsid w:val="004A20C7"/>
    <w:rsid w:val="004A2DD6"/>
    <w:rsid w:val="004A4E67"/>
    <w:rsid w:val="004A6D20"/>
    <w:rsid w:val="004A717B"/>
    <w:rsid w:val="004B536A"/>
    <w:rsid w:val="004B71BD"/>
    <w:rsid w:val="004B793B"/>
    <w:rsid w:val="004C2A37"/>
    <w:rsid w:val="004C35C9"/>
    <w:rsid w:val="004C71DD"/>
    <w:rsid w:val="004D0111"/>
    <w:rsid w:val="004D0FE3"/>
    <w:rsid w:val="004D5C59"/>
    <w:rsid w:val="004D7DE8"/>
    <w:rsid w:val="004E0268"/>
    <w:rsid w:val="004E4D46"/>
    <w:rsid w:val="004E69D5"/>
    <w:rsid w:val="004F1E8B"/>
    <w:rsid w:val="004F2DC5"/>
    <w:rsid w:val="004F3626"/>
    <w:rsid w:val="005022E3"/>
    <w:rsid w:val="0051026B"/>
    <w:rsid w:val="00510565"/>
    <w:rsid w:val="00510B45"/>
    <w:rsid w:val="00523F70"/>
    <w:rsid w:val="005243D5"/>
    <w:rsid w:val="00527B6F"/>
    <w:rsid w:val="005316AD"/>
    <w:rsid w:val="00532E8D"/>
    <w:rsid w:val="00534447"/>
    <w:rsid w:val="005350E6"/>
    <w:rsid w:val="00536AE8"/>
    <w:rsid w:val="0054023A"/>
    <w:rsid w:val="00541ED3"/>
    <w:rsid w:val="00542316"/>
    <w:rsid w:val="00542B70"/>
    <w:rsid w:val="00542D55"/>
    <w:rsid w:val="00542DC5"/>
    <w:rsid w:val="00547597"/>
    <w:rsid w:val="00547D3B"/>
    <w:rsid w:val="00550DD4"/>
    <w:rsid w:val="005552DB"/>
    <w:rsid w:val="00557388"/>
    <w:rsid w:val="00572F69"/>
    <w:rsid w:val="00573D7F"/>
    <w:rsid w:val="0057776C"/>
    <w:rsid w:val="005822F9"/>
    <w:rsid w:val="0058334D"/>
    <w:rsid w:val="00583BCA"/>
    <w:rsid w:val="00585151"/>
    <w:rsid w:val="00585749"/>
    <w:rsid w:val="00585DF1"/>
    <w:rsid w:val="00590AE0"/>
    <w:rsid w:val="00593264"/>
    <w:rsid w:val="0059558A"/>
    <w:rsid w:val="005A3253"/>
    <w:rsid w:val="005A7334"/>
    <w:rsid w:val="005B4576"/>
    <w:rsid w:val="005C33CA"/>
    <w:rsid w:val="005C3CFC"/>
    <w:rsid w:val="005C3FD3"/>
    <w:rsid w:val="005C4A26"/>
    <w:rsid w:val="005C6425"/>
    <w:rsid w:val="005C6C6E"/>
    <w:rsid w:val="005C7FA8"/>
    <w:rsid w:val="005D19BC"/>
    <w:rsid w:val="005D3935"/>
    <w:rsid w:val="005E14A6"/>
    <w:rsid w:val="005E2687"/>
    <w:rsid w:val="005E3DAC"/>
    <w:rsid w:val="005E4ACC"/>
    <w:rsid w:val="005E55CA"/>
    <w:rsid w:val="005E7EE2"/>
    <w:rsid w:val="005F02B8"/>
    <w:rsid w:val="005F0CD5"/>
    <w:rsid w:val="005F2125"/>
    <w:rsid w:val="005F5AF0"/>
    <w:rsid w:val="005F6A8E"/>
    <w:rsid w:val="005F70B3"/>
    <w:rsid w:val="00601553"/>
    <w:rsid w:val="00601A7C"/>
    <w:rsid w:val="00601FB8"/>
    <w:rsid w:val="00604B46"/>
    <w:rsid w:val="00613810"/>
    <w:rsid w:val="0061562A"/>
    <w:rsid w:val="006217C2"/>
    <w:rsid w:val="0062231D"/>
    <w:rsid w:val="006223BF"/>
    <w:rsid w:val="00623A44"/>
    <w:rsid w:val="006265A7"/>
    <w:rsid w:val="00627E96"/>
    <w:rsid w:val="00630185"/>
    <w:rsid w:val="00630DA7"/>
    <w:rsid w:val="0063267C"/>
    <w:rsid w:val="006438D8"/>
    <w:rsid w:val="00644930"/>
    <w:rsid w:val="00645DA1"/>
    <w:rsid w:val="00646C47"/>
    <w:rsid w:val="006475B9"/>
    <w:rsid w:val="0065487C"/>
    <w:rsid w:val="006559B1"/>
    <w:rsid w:val="00660AF7"/>
    <w:rsid w:val="00661857"/>
    <w:rsid w:val="00661B74"/>
    <w:rsid w:val="006620A1"/>
    <w:rsid w:val="00663C99"/>
    <w:rsid w:val="006647B6"/>
    <w:rsid w:val="00664BB9"/>
    <w:rsid w:val="00666567"/>
    <w:rsid w:val="00666CB3"/>
    <w:rsid w:val="00667313"/>
    <w:rsid w:val="006728C8"/>
    <w:rsid w:val="00672944"/>
    <w:rsid w:val="00675376"/>
    <w:rsid w:val="00683F5C"/>
    <w:rsid w:val="00691291"/>
    <w:rsid w:val="00692A81"/>
    <w:rsid w:val="00692DB4"/>
    <w:rsid w:val="00695271"/>
    <w:rsid w:val="00695E22"/>
    <w:rsid w:val="006976F1"/>
    <w:rsid w:val="00697B56"/>
    <w:rsid w:val="006A2BEF"/>
    <w:rsid w:val="006A55EF"/>
    <w:rsid w:val="006A6D91"/>
    <w:rsid w:val="006A6F86"/>
    <w:rsid w:val="006B17D0"/>
    <w:rsid w:val="006B1A2E"/>
    <w:rsid w:val="006B56DD"/>
    <w:rsid w:val="006B5814"/>
    <w:rsid w:val="006B63C7"/>
    <w:rsid w:val="006C2BA8"/>
    <w:rsid w:val="006C4A93"/>
    <w:rsid w:val="006C4B01"/>
    <w:rsid w:val="006D07F2"/>
    <w:rsid w:val="006D20F7"/>
    <w:rsid w:val="006D3460"/>
    <w:rsid w:val="006D4225"/>
    <w:rsid w:val="006D5DF1"/>
    <w:rsid w:val="006D75B5"/>
    <w:rsid w:val="006E0AB7"/>
    <w:rsid w:val="006E23E0"/>
    <w:rsid w:val="006E2DBA"/>
    <w:rsid w:val="006E40E7"/>
    <w:rsid w:val="006E4893"/>
    <w:rsid w:val="006E7437"/>
    <w:rsid w:val="006F09EF"/>
    <w:rsid w:val="006F2E3F"/>
    <w:rsid w:val="006F5810"/>
    <w:rsid w:val="006F6573"/>
    <w:rsid w:val="006F752E"/>
    <w:rsid w:val="006F7985"/>
    <w:rsid w:val="007008DF"/>
    <w:rsid w:val="0070174F"/>
    <w:rsid w:val="00701FBD"/>
    <w:rsid w:val="00704740"/>
    <w:rsid w:val="00704D5A"/>
    <w:rsid w:val="00705915"/>
    <w:rsid w:val="0070642E"/>
    <w:rsid w:val="0070765A"/>
    <w:rsid w:val="00707E21"/>
    <w:rsid w:val="007153D4"/>
    <w:rsid w:val="007165F1"/>
    <w:rsid w:val="00716A15"/>
    <w:rsid w:val="00722B72"/>
    <w:rsid w:val="00725C83"/>
    <w:rsid w:val="00725CE2"/>
    <w:rsid w:val="0073090A"/>
    <w:rsid w:val="00730E53"/>
    <w:rsid w:val="0073177E"/>
    <w:rsid w:val="00733324"/>
    <w:rsid w:val="00734532"/>
    <w:rsid w:val="00742F92"/>
    <w:rsid w:val="00744C72"/>
    <w:rsid w:val="00744D48"/>
    <w:rsid w:val="00745451"/>
    <w:rsid w:val="0074565D"/>
    <w:rsid w:val="00747F45"/>
    <w:rsid w:val="00750169"/>
    <w:rsid w:val="007539C3"/>
    <w:rsid w:val="00754216"/>
    <w:rsid w:val="0075636C"/>
    <w:rsid w:val="00757396"/>
    <w:rsid w:val="007655BA"/>
    <w:rsid w:val="007712B6"/>
    <w:rsid w:val="007805B5"/>
    <w:rsid w:val="00784B06"/>
    <w:rsid w:val="00785540"/>
    <w:rsid w:val="00785D7C"/>
    <w:rsid w:val="0078675D"/>
    <w:rsid w:val="007877A3"/>
    <w:rsid w:val="00787C36"/>
    <w:rsid w:val="00790A60"/>
    <w:rsid w:val="00794A6A"/>
    <w:rsid w:val="00795FF2"/>
    <w:rsid w:val="0079742F"/>
    <w:rsid w:val="007A0E52"/>
    <w:rsid w:val="007A1B43"/>
    <w:rsid w:val="007A1BBD"/>
    <w:rsid w:val="007A68CB"/>
    <w:rsid w:val="007B579B"/>
    <w:rsid w:val="007B588B"/>
    <w:rsid w:val="007C09F0"/>
    <w:rsid w:val="007C0D73"/>
    <w:rsid w:val="007C283A"/>
    <w:rsid w:val="007C3913"/>
    <w:rsid w:val="007C3B7A"/>
    <w:rsid w:val="007C4B8F"/>
    <w:rsid w:val="007D1183"/>
    <w:rsid w:val="007D23A0"/>
    <w:rsid w:val="007D27A9"/>
    <w:rsid w:val="007D288F"/>
    <w:rsid w:val="007D6A3E"/>
    <w:rsid w:val="007D6E1B"/>
    <w:rsid w:val="007D787D"/>
    <w:rsid w:val="007D7DAD"/>
    <w:rsid w:val="007E02CE"/>
    <w:rsid w:val="007E1187"/>
    <w:rsid w:val="007E1FC6"/>
    <w:rsid w:val="007E26CD"/>
    <w:rsid w:val="007E29A6"/>
    <w:rsid w:val="007E3872"/>
    <w:rsid w:val="007E4DFF"/>
    <w:rsid w:val="007F1AF2"/>
    <w:rsid w:val="007F5D5F"/>
    <w:rsid w:val="007F5E0E"/>
    <w:rsid w:val="007F7794"/>
    <w:rsid w:val="007F783A"/>
    <w:rsid w:val="0080071E"/>
    <w:rsid w:val="00801F9B"/>
    <w:rsid w:val="008056CC"/>
    <w:rsid w:val="00806264"/>
    <w:rsid w:val="008074FF"/>
    <w:rsid w:val="008143A8"/>
    <w:rsid w:val="00817E05"/>
    <w:rsid w:val="008225F3"/>
    <w:rsid w:val="00825AE3"/>
    <w:rsid w:val="00826F6E"/>
    <w:rsid w:val="008271BE"/>
    <w:rsid w:val="00834004"/>
    <w:rsid w:val="00840EED"/>
    <w:rsid w:val="0084104B"/>
    <w:rsid w:val="00842904"/>
    <w:rsid w:val="00843796"/>
    <w:rsid w:val="00862FFD"/>
    <w:rsid w:val="00871EC4"/>
    <w:rsid w:val="00876960"/>
    <w:rsid w:val="00877046"/>
    <w:rsid w:val="00880961"/>
    <w:rsid w:val="00880F28"/>
    <w:rsid w:val="00881506"/>
    <w:rsid w:val="00882521"/>
    <w:rsid w:val="008832E3"/>
    <w:rsid w:val="00883EA7"/>
    <w:rsid w:val="00885C3F"/>
    <w:rsid w:val="0089043A"/>
    <w:rsid w:val="008A0908"/>
    <w:rsid w:val="008A33E3"/>
    <w:rsid w:val="008A54B8"/>
    <w:rsid w:val="008B1C23"/>
    <w:rsid w:val="008B3136"/>
    <w:rsid w:val="008B34BE"/>
    <w:rsid w:val="008B5C3B"/>
    <w:rsid w:val="008C280A"/>
    <w:rsid w:val="008C29FF"/>
    <w:rsid w:val="008D0015"/>
    <w:rsid w:val="008D2F39"/>
    <w:rsid w:val="008D378A"/>
    <w:rsid w:val="008D4659"/>
    <w:rsid w:val="008D4B0B"/>
    <w:rsid w:val="008D6A0D"/>
    <w:rsid w:val="008E0437"/>
    <w:rsid w:val="008E0662"/>
    <w:rsid w:val="008E2362"/>
    <w:rsid w:val="008E4DB0"/>
    <w:rsid w:val="008E4EDF"/>
    <w:rsid w:val="008E522A"/>
    <w:rsid w:val="008E689C"/>
    <w:rsid w:val="008E6D59"/>
    <w:rsid w:val="008E7EDD"/>
    <w:rsid w:val="008F2F52"/>
    <w:rsid w:val="008F4E5D"/>
    <w:rsid w:val="008F56FC"/>
    <w:rsid w:val="00903D1D"/>
    <w:rsid w:val="00905783"/>
    <w:rsid w:val="00907A1C"/>
    <w:rsid w:val="00910025"/>
    <w:rsid w:val="00913304"/>
    <w:rsid w:val="00914163"/>
    <w:rsid w:val="009165BE"/>
    <w:rsid w:val="00920282"/>
    <w:rsid w:val="00920304"/>
    <w:rsid w:val="00920B20"/>
    <w:rsid w:val="00922924"/>
    <w:rsid w:val="009242B5"/>
    <w:rsid w:val="00924325"/>
    <w:rsid w:val="0092799D"/>
    <w:rsid w:val="00927CAE"/>
    <w:rsid w:val="00927EC1"/>
    <w:rsid w:val="009327EA"/>
    <w:rsid w:val="009373EE"/>
    <w:rsid w:val="00937DBE"/>
    <w:rsid w:val="0094263B"/>
    <w:rsid w:val="00942B4E"/>
    <w:rsid w:val="00946ADA"/>
    <w:rsid w:val="009514CF"/>
    <w:rsid w:val="00952059"/>
    <w:rsid w:val="00961911"/>
    <w:rsid w:val="00962270"/>
    <w:rsid w:val="00965D1C"/>
    <w:rsid w:val="009664EF"/>
    <w:rsid w:val="0096796F"/>
    <w:rsid w:val="00976AB4"/>
    <w:rsid w:val="0097754F"/>
    <w:rsid w:val="00985940"/>
    <w:rsid w:val="00985B05"/>
    <w:rsid w:val="0098664C"/>
    <w:rsid w:val="009870A3"/>
    <w:rsid w:val="0099093B"/>
    <w:rsid w:val="00991F7D"/>
    <w:rsid w:val="00994890"/>
    <w:rsid w:val="00994BBB"/>
    <w:rsid w:val="009976B2"/>
    <w:rsid w:val="009A0368"/>
    <w:rsid w:val="009A146A"/>
    <w:rsid w:val="009A2238"/>
    <w:rsid w:val="009A2277"/>
    <w:rsid w:val="009A2883"/>
    <w:rsid w:val="009A6BC5"/>
    <w:rsid w:val="009A7931"/>
    <w:rsid w:val="009B0F4D"/>
    <w:rsid w:val="009B7C1B"/>
    <w:rsid w:val="009C489B"/>
    <w:rsid w:val="009C7B75"/>
    <w:rsid w:val="009D0862"/>
    <w:rsid w:val="009D09FB"/>
    <w:rsid w:val="009D3FDD"/>
    <w:rsid w:val="009D4D2A"/>
    <w:rsid w:val="009D52D4"/>
    <w:rsid w:val="009D762B"/>
    <w:rsid w:val="009E0565"/>
    <w:rsid w:val="009E13C1"/>
    <w:rsid w:val="009E156C"/>
    <w:rsid w:val="009E3374"/>
    <w:rsid w:val="009E722E"/>
    <w:rsid w:val="009F2681"/>
    <w:rsid w:val="009F4AF4"/>
    <w:rsid w:val="009F4E77"/>
    <w:rsid w:val="00A015C3"/>
    <w:rsid w:val="00A01CE5"/>
    <w:rsid w:val="00A0257D"/>
    <w:rsid w:val="00A05503"/>
    <w:rsid w:val="00A103FE"/>
    <w:rsid w:val="00A1073F"/>
    <w:rsid w:val="00A11B47"/>
    <w:rsid w:val="00A1265D"/>
    <w:rsid w:val="00A13180"/>
    <w:rsid w:val="00A1459B"/>
    <w:rsid w:val="00A15D67"/>
    <w:rsid w:val="00A1635E"/>
    <w:rsid w:val="00A175D8"/>
    <w:rsid w:val="00A21512"/>
    <w:rsid w:val="00A221DB"/>
    <w:rsid w:val="00A22E10"/>
    <w:rsid w:val="00A23E45"/>
    <w:rsid w:val="00A24732"/>
    <w:rsid w:val="00A319ED"/>
    <w:rsid w:val="00A360BD"/>
    <w:rsid w:val="00A374EA"/>
    <w:rsid w:val="00A401C7"/>
    <w:rsid w:val="00A42122"/>
    <w:rsid w:val="00A42E46"/>
    <w:rsid w:val="00A43FD9"/>
    <w:rsid w:val="00A440F1"/>
    <w:rsid w:val="00A45992"/>
    <w:rsid w:val="00A4654A"/>
    <w:rsid w:val="00A4775C"/>
    <w:rsid w:val="00A47F18"/>
    <w:rsid w:val="00A50B70"/>
    <w:rsid w:val="00A525D3"/>
    <w:rsid w:val="00A53374"/>
    <w:rsid w:val="00A54831"/>
    <w:rsid w:val="00A54D52"/>
    <w:rsid w:val="00A5681E"/>
    <w:rsid w:val="00A64051"/>
    <w:rsid w:val="00A732A1"/>
    <w:rsid w:val="00A73C13"/>
    <w:rsid w:val="00A73DB9"/>
    <w:rsid w:val="00A80536"/>
    <w:rsid w:val="00A813FE"/>
    <w:rsid w:val="00A81B6E"/>
    <w:rsid w:val="00A82CE0"/>
    <w:rsid w:val="00A83369"/>
    <w:rsid w:val="00A849D9"/>
    <w:rsid w:val="00A9759C"/>
    <w:rsid w:val="00AA05A3"/>
    <w:rsid w:val="00AA075F"/>
    <w:rsid w:val="00AA1428"/>
    <w:rsid w:val="00AA1660"/>
    <w:rsid w:val="00AA17B9"/>
    <w:rsid w:val="00AA23C2"/>
    <w:rsid w:val="00AA30F9"/>
    <w:rsid w:val="00AA3BC5"/>
    <w:rsid w:val="00AA4D00"/>
    <w:rsid w:val="00AA5223"/>
    <w:rsid w:val="00AB00EA"/>
    <w:rsid w:val="00AB0378"/>
    <w:rsid w:val="00AB123F"/>
    <w:rsid w:val="00AB1D62"/>
    <w:rsid w:val="00AB20F4"/>
    <w:rsid w:val="00AB295A"/>
    <w:rsid w:val="00AB3806"/>
    <w:rsid w:val="00AB3F31"/>
    <w:rsid w:val="00AB7C62"/>
    <w:rsid w:val="00AC28BE"/>
    <w:rsid w:val="00AC3759"/>
    <w:rsid w:val="00AD01EB"/>
    <w:rsid w:val="00AD0439"/>
    <w:rsid w:val="00AD3111"/>
    <w:rsid w:val="00AD359F"/>
    <w:rsid w:val="00AD4E0A"/>
    <w:rsid w:val="00AD56B1"/>
    <w:rsid w:val="00AD6AC7"/>
    <w:rsid w:val="00AD778E"/>
    <w:rsid w:val="00AE073D"/>
    <w:rsid w:val="00AF23C9"/>
    <w:rsid w:val="00AF4358"/>
    <w:rsid w:val="00AF470A"/>
    <w:rsid w:val="00AF55D1"/>
    <w:rsid w:val="00AF5EC3"/>
    <w:rsid w:val="00AF60B8"/>
    <w:rsid w:val="00AF73E4"/>
    <w:rsid w:val="00AF7E11"/>
    <w:rsid w:val="00B04B53"/>
    <w:rsid w:val="00B0565C"/>
    <w:rsid w:val="00B077FD"/>
    <w:rsid w:val="00B1039B"/>
    <w:rsid w:val="00B11802"/>
    <w:rsid w:val="00B12740"/>
    <w:rsid w:val="00B12FE0"/>
    <w:rsid w:val="00B312B6"/>
    <w:rsid w:val="00B31D37"/>
    <w:rsid w:val="00B3713B"/>
    <w:rsid w:val="00B44F84"/>
    <w:rsid w:val="00B46001"/>
    <w:rsid w:val="00B4712A"/>
    <w:rsid w:val="00B47B4C"/>
    <w:rsid w:val="00B5004B"/>
    <w:rsid w:val="00B50C75"/>
    <w:rsid w:val="00B55D43"/>
    <w:rsid w:val="00B65435"/>
    <w:rsid w:val="00B65496"/>
    <w:rsid w:val="00B727A0"/>
    <w:rsid w:val="00B77D39"/>
    <w:rsid w:val="00B80C26"/>
    <w:rsid w:val="00B82118"/>
    <w:rsid w:val="00B82656"/>
    <w:rsid w:val="00B82A03"/>
    <w:rsid w:val="00B82B72"/>
    <w:rsid w:val="00B83711"/>
    <w:rsid w:val="00B84195"/>
    <w:rsid w:val="00B84EF3"/>
    <w:rsid w:val="00B86F16"/>
    <w:rsid w:val="00B8751B"/>
    <w:rsid w:val="00B90D04"/>
    <w:rsid w:val="00B92BFC"/>
    <w:rsid w:val="00B97542"/>
    <w:rsid w:val="00BA020E"/>
    <w:rsid w:val="00BA3A23"/>
    <w:rsid w:val="00BA4A9B"/>
    <w:rsid w:val="00BA4F79"/>
    <w:rsid w:val="00BB04B6"/>
    <w:rsid w:val="00BB42FC"/>
    <w:rsid w:val="00BB529E"/>
    <w:rsid w:val="00BB5A4C"/>
    <w:rsid w:val="00BB5BE2"/>
    <w:rsid w:val="00BB6E8D"/>
    <w:rsid w:val="00BB7E0C"/>
    <w:rsid w:val="00BC09C8"/>
    <w:rsid w:val="00BC1750"/>
    <w:rsid w:val="00BC4150"/>
    <w:rsid w:val="00BD25BF"/>
    <w:rsid w:val="00BD63D4"/>
    <w:rsid w:val="00BD6A57"/>
    <w:rsid w:val="00BE1326"/>
    <w:rsid w:val="00BE2D83"/>
    <w:rsid w:val="00BE3B72"/>
    <w:rsid w:val="00BE3CA0"/>
    <w:rsid w:val="00BE49FB"/>
    <w:rsid w:val="00BE4A5A"/>
    <w:rsid w:val="00BE4AF1"/>
    <w:rsid w:val="00BE735C"/>
    <w:rsid w:val="00BF1B86"/>
    <w:rsid w:val="00BF1F0E"/>
    <w:rsid w:val="00C0077B"/>
    <w:rsid w:val="00C02212"/>
    <w:rsid w:val="00C0606A"/>
    <w:rsid w:val="00C066FF"/>
    <w:rsid w:val="00C13F00"/>
    <w:rsid w:val="00C16BE1"/>
    <w:rsid w:val="00C16F7E"/>
    <w:rsid w:val="00C176B3"/>
    <w:rsid w:val="00C214B5"/>
    <w:rsid w:val="00C22C6D"/>
    <w:rsid w:val="00C26A97"/>
    <w:rsid w:val="00C2762A"/>
    <w:rsid w:val="00C30938"/>
    <w:rsid w:val="00C32B54"/>
    <w:rsid w:val="00C34AE5"/>
    <w:rsid w:val="00C36BC4"/>
    <w:rsid w:val="00C3788B"/>
    <w:rsid w:val="00C4786A"/>
    <w:rsid w:val="00C50749"/>
    <w:rsid w:val="00C51E85"/>
    <w:rsid w:val="00C52567"/>
    <w:rsid w:val="00C525F4"/>
    <w:rsid w:val="00C53519"/>
    <w:rsid w:val="00C54E0C"/>
    <w:rsid w:val="00C55B8E"/>
    <w:rsid w:val="00C56397"/>
    <w:rsid w:val="00C56ACB"/>
    <w:rsid w:val="00C57229"/>
    <w:rsid w:val="00C61905"/>
    <w:rsid w:val="00C62B00"/>
    <w:rsid w:val="00C636DF"/>
    <w:rsid w:val="00C63E0D"/>
    <w:rsid w:val="00C654F6"/>
    <w:rsid w:val="00C71039"/>
    <w:rsid w:val="00C74B86"/>
    <w:rsid w:val="00C74D01"/>
    <w:rsid w:val="00C74EB5"/>
    <w:rsid w:val="00C774D4"/>
    <w:rsid w:val="00C77EA1"/>
    <w:rsid w:val="00C81C86"/>
    <w:rsid w:val="00C82DCE"/>
    <w:rsid w:val="00C82EC1"/>
    <w:rsid w:val="00C847A8"/>
    <w:rsid w:val="00CA2D36"/>
    <w:rsid w:val="00CA309B"/>
    <w:rsid w:val="00CA3199"/>
    <w:rsid w:val="00CA4FBD"/>
    <w:rsid w:val="00CB1584"/>
    <w:rsid w:val="00CB1638"/>
    <w:rsid w:val="00CB4180"/>
    <w:rsid w:val="00CC0515"/>
    <w:rsid w:val="00CC0BF0"/>
    <w:rsid w:val="00CC413C"/>
    <w:rsid w:val="00CC4291"/>
    <w:rsid w:val="00CC5373"/>
    <w:rsid w:val="00CC6624"/>
    <w:rsid w:val="00CC7B38"/>
    <w:rsid w:val="00CD232E"/>
    <w:rsid w:val="00CD2736"/>
    <w:rsid w:val="00CD3A3C"/>
    <w:rsid w:val="00CD575F"/>
    <w:rsid w:val="00CD6FE0"/>
    <w:rsid w:val="00CE7D49"/>
    <w:rsid w:val="00CF045F"/>
    <w:rsid w:val="00CF04D0"/>
    <w:rsid w:val="00CF4CD8"/>
    <w:rsid w:val="00CF52BF"/>
    <w:rsid w:val="00CF57BB"/>
    <w:rsid w:val="00CF5D7B"/>
    <w:rsid w:val="00CF6277"/>
    <w:rsid w:val="00CF683B"/>
    <w:rsid w:val="00CF6C8A"/>
    <w:rsid w:val="00D01F4B"/>
    <w:rsid w:val="00D05740"/>
    <w:rsid w:val="00D06323"/>
    <w:rsid w:val="00D0758C"/>
    <w:rsid w:val="00D107D3"/>
    <w:rsid w:val="00D12EC2"/>
    <w:rsid w:val="00D2348C"/>
    <w:rsid w:val="00D2407A"/>
    <w:rsid w:val="00D2489B"/>
    <w:rsid w:val="00D24BBB"/>
    <w:rsid w:val="00D2502F"/>
    <w:rsid w:val="00D25201"/>
    <w:rsid w:val="00D253E5"/>
    <w:rsid w:val="00D26DF7"/>
    <w:rsid w:val="00D27AD4"/>
    <w:rsid w:val="00D30F4A"/>
    <w:rsid w:val="00D32448"/>
    <w:rsid w:val="00D36D47"/>
    <w:rsid w:val="00D3746A"/>
    <w:rsid w:val="00D37E4A"/>
    <w:rsid w:val="00D4433C"/>
    <w:rsid w:val="00D46C46"/>
    <w:rsid w:val="00D54067"/>
    <w:rsid w:val="00D60313"/>
    <w:rsid w:val="00D61EE8"/>
    <w:rsid w:val="00D61F84"/>
    <w:rsid w:val="00D62072"/>
    <w:rsid w:val="00D62596"/>
    <w:rsid w:val="00D6413E"/>
    <w:rsid w:val="00D66CFA"/>
    <w:rsid w:val="00D710B3"/>
    <w:rsid w:val="00D73076"/>
    <w:rsid w:val="00D80003"/>
    <w:rsid w:val="00D82191"/>
    <w:rsid w:val="00D8611D"/>
    <w:rsid w:val="00D86FD7"/>
    <w:rsid w:val="00D91574"/>
    <w:rsid w:val="00D91707"/>
    <w:rsid w:val="00DA031D"/>
    <w:rsid w:val="00DA5A95"/>
    <w:rsid w:val="00DA7252"/>
    <w:rsid w:val="00DB378A"/>
    <w:rsid w:val="00DB3EB9"/>
    <w:rsid w:val="00DB44B8"/>
    <w:rsid w:val="00DB4616"/>
    <w:rsid w:val="00DB4DF6"/>
    <w:rsid w:val="00DB5BCD"/>
    <w:rsid w:val="00DB5E87"/>
    <w:rsid w:val="00DB60BB"/>
    <w:rsid w:val="00DC07EA"/>
    <w:rsid w:val="00DC1114"/>
    <w:rsid w:val="00DC30B1"/>
    <w:rsid w:val="00DC5379"/>
    <w:rsid w:val="00DC7C38"/>
    <w:rsid w:val="00DD00B5"/>
    <w:rsid w:val="00DD0FD5"/>
    <w:rsid w:val="00DD1285"/>
    <w:rsid w:val="00DD22DD"/>
    <w:rsid w:val="00DD2BF0"/>
    <w:rsid w:val="00DD3334"/>
    <w:rsid w:val="00DD5400"/>
    <w:rsid w:val="00DD74E5"/>
    <w:rsid w:val="00DE16F3"/>
    <w:rsid w:val="00DE278C"/>
    <w:rsid w:val="00DE3F8B"/>
    <w:rsid w:val="00DE48A1"/>
    <w:rsid w:val="00DE4F31"/>
    <w:rsid w:val="00DF1689"/>
    <w:rsid w:val="00DF170B"/>
    <w:rsid w:val="00DF2F89"/>
    <w:rsid w:val="00DF7999"/>
    <w:rsid w:val="00E00959"/>
    <w:rsid w:val="00E01A08"/>
    <w:rsid w:val="00E032AC"/>
    <w:rsid w:val="00E038EE"/>
    <w:rsid w:val="00E1172F"/>
    <w:rsid w:val="00E130E1"/>
    <w:rsid w:val="00E14B4A"/>
    <w:rsid w:val="00E14EDB"/>
    <w:rsid w:val="00E1724C"/>
    <w:rsid w:val="00E2171F"/>
    <w:rsid w:val="00E244D7"/>
    <w:rsid w:val="00E31622"/>
    <w:rsid w:val="00E31F2B"/>
    <w:rsid w:val="00E33AA5"/>
    <w:rsid w:val="00E37083"/>
    <w:rsid w:val="00E376C1"/>
    <w:rsid w:val="00E4019C"/>
    <w:rsid w:val="00E40A89"/>
    <w:rsid w:val="00E4165C"/>
    <w:rsid w:val="00E451E6"/>
    <w:rsid w:val="00E460BB"/>
    <w:rsid w:val="00E4701F"/>
    <w:rsid w:val="00E56C19"/>
    <w:rsid w:val="00E56F1E"/>
    <w:rsid w:val="00E61CAD"/>
    <w:rsid w:val="00E62D4C"/>
    <w:rsid w:val="00E63123"/>
    <w:rsid w:val="00E6326D"/>
    <w:rsid w:val="00E64291"/>
    <w:rsid w:val="00E644AA"/>
    <w:rsid w:val="00E64BCD"/>
    <w:rsid w:val="00E657CC"/>
    <w:rsid w:val="00E66395"/>
    <w:rsid w:val="00E665FB"/>
    <w:rsid w:val="00E67675"/>
    <w:rsid w:val="00E67877"/>
    <w:rsid w:val="00E714BE"/>
    <w:rsid w:val="00E7249B"/>
    <w:rsid w:val="00E73EF2"/>
    <w:rsid w:val="00E75262"/>
    <w:rsid w:val="00E754F3"/>
    <w:rsid w:val="00E76629"/>
    <w:rsid w:val="00E7731D"/>
    <w:rsid w:val="00E81716"/>
    <w:rsid w:val="00E81729"/>
    <w:rsid w:val="00E82EC1"/>
    <w:rsid w:val="00E85034"/>
    <w:rsid w:val="00E8513B"/>
    <w:rsid w:val="00E85160"/>
    <w:rsid w:val="00E90330"/>
    <w:rsid w:val="00E91A76"/>
    <w:rsid w:val="00E935DB"/>
    <w:rsid w:val="00E9446D"/>
    <w:rsid w:val="00E95E2A"/>
    <w:rsid w:val="00EA1BA1"/>
    <w:rsid w:val="00EA3253"/>
    <w:rsid w:val="00EA58BB"/>
    <w:rsid w:val="00EA6100"/>
    <w:rsid w:val="00EA662E"/>
    <w:rsid w:val="00EA7BA4"/>
    <w:rsid w:val="00EB347B"/>
    <w:rsid w:val="00EB37F4"/>
    <w:rsid w:val="00EB4A0D"/>
    <w:rsid w:val="00EB632F"/>
    <w:rsid w:val="00EC07D8"/>
    <w:rsid w:val="00EC1515"/>
    <w:rsid w:val="00EC4C07"/>
    <w:rsid w:val="00EC565E"/>
    <w:rsid w:val="00ED0DF4"/>
    <w:rsid w:val="00ED53D4"/>
    <w:rsid w:val="00EE24F7"/>
    <w:rsid w:val="00EE55CF"/>
    <w:rsid w:val="00EE7E71"/>
    <w:rsid w:val="00EF09B1"/>
    <w:rsid w:val="00EF359D"/>
    <w:rsid w:val="00EF40E7"/>
    <w:rsid w:val="00EF7153"/>
    <w:rsid w:val="00F04DB9"/>
    <w:rsid w:val="00F05DD7"/>
    <w:rsid w:val="00F06055"/>
    <w:rsid w:val="00F06B32"/>
    <w:rsid w:val="00F10404"/>
    <w:rsid w:val="00F14938"/>
    <w:rsid w:val="00F16457"/>
    <w:rsid w:val="00F167AD"/>
    <w:rsid w:val="00F16D58"/>
    <w:rsid w:val="00F17DFC"/>
    <w:rsid w:val="00F21209"/>
    <w:rsid w:val="00F22BF7"/>
    <w:rsid w:val="00F233E8"/>
    <w:rsid w:val="00F23A18"/>
    <w:rsid w:val="00F25C2C"/>
    <w:rsid w:val="00F34208"/>
    <w:rsid w:val="00F349F2"/>
    <w:rsid w:val="00F35995"/>
    <w:rsid w:val="00F370F2"/>
    <w:rsid w:val="00F41ABE"/>
    <w:rsid w:val="00F51213"/>
    <w:rsid w:val="00F51258"/>
    <w:rsid w:val="00F5129E"/>
    <w:rsid w:val="00F51C72"/>
    <w:rsid w:val="00F51D64"/>
    <w:rsid w:val="00F53AF5"/>
    <w:rsid w:val="00F55823"/>
    <w:rsid w:val="00F632D2"/>
    <w:rsid w:val="00F6691B"/>
    <w:rsid w:val="00F73505"/>
    <w:rsid w:val="00F741DC"/>
    <w:rsid w:val="00F75E13"/>
    <w:rsid w:val="00F75EE1"/>
    <w:rsid w:val="00F82717"/>
    <w:rsid w:val="00F845D0"/>
    <w:rsid w:val="00F86F5F"/>
    <w:rsid w:val="00F94046"/>
    <w:rsid w:val="00F9422D"/>
    <w:rsid w:val="00F97EA9"/>
    <w:rsid w:val="00FA1046"/>
    <w:rsid w:val="00FA1221"/>
    <w:rsid w:val="00FA1445"/>
    <w:rsid w:val="00FA2DB3"/>
    <w:rsid w:val="00FA441F"/>
    <w:rsid w:val="00FB0534"/>
    <w:rsid w:val="00FB186D"/>
    <w:rsid w:val="00FB226B"/>
    <w:rsid w:val="00FB321E"/>
    <w:rsid w:val="00FB33B0"/>
    <w:rsid w:val="00FB48C6"/>
    <w:rsid w:val="00FB4F46"/>
    <w:rsid w:val="00FB530B"/>
    <w:rsid w:val="00FB5FF4"/>
    <w:rsid w:val="00FC2557"/>
    <w:rsid w:val="00FC2565"/>
    <w:rsid w:val="00FC2AF2"/>
    <w:rsid w:val="00FC43F1"/>
    <w:rsid w:val="00FC5011"/>
    <w:rsid w:val="00FD0E55"/>
    <w:rsid w:val="00FD2A49"/>
    <w:rsid w:val="00FD45A6"/>
    <w:rsid w:val="00FE5C3E"/>
    <w:rsid w:val="00FE6976"/>
    <w:rsid w:val="00FE6D3B"/>
    <w:rsid w:val="00FF2754"/>
    <w:rsid w:val="00FF30D0"/>
    <w:rsid w:val="00FF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2050"/>
    <o:shapelayout v:ext="edit">
      <o:idmap v:ext="edit" data="2"/>
    </o:shapelayout>
  </w:shapeDefaults>
  <w:decimalSymbol w:val="."/>
  <w:listSeparator w:val=","/>
  <w14:docId w14:val="521C84BF"/>
  <w15:chartTrackingRefBased/>
  <w15:docId w15:val="{1F37937B-664E-4752-8775-3CBB4471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7A1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51E6"/>
    <w:pPr>
      <w:tabs>
        <w:tab w:val="center" w:pos="4320"/>
        <w:tab w:val="right" w:pos="8640"/>
      </w:tabs>
    </w:pPr>
  </w:style>
  <w:style w:type="character" w:customStyle="1" w:styleId="HeaderChar">
    <w:name w:val="Header Char"/>
    <w:link w:val="Header"/>
    <w:uiPriority w:val="99"/>
    <w:semiHidden/>
    <w:locked/>
    <w:rPr>
      <w:rFonts w:ascii="Arial" w:hAnsi="Arial" w:cs="Times New Roman"/>
    </w:rPr>
  </w:style>
  <w:style w:type="paragraph" w:styleId="Footer">
    <w:name w:val="footer"/>
    <w:basedOn w:val="Normal"/>
    <w:link w:val="FooterChar"/>
    <w:uiPriority w:val="99"/>
    <w:rsid w:val="00E451E6"/>
    <w:pPr>
      <w:tabs>
        <w:tab w:val="center" w:pos="4320"/>
        <w:tab w:val="right" w:pos="8640"/>
      </w:tabs>
    </w:pPr>
  </w:style>
  <w:style w:type="character" w:customStyle="1" w:styleId="FooterChar">
    <w:name w:val="Footer Char"/>
    <w:link w:val="Footer"/>
    <w:uiPriority w:val="99"/>
    <w:semiHidden/>
    <w:locked/>
    <w:rPr>
      <w:rFonts w:ascii="Arial" w:hAnsi="Arial" w:cs="Times New Roman"/>
    </w:rPr>
  </w:style>
  <w:style w:type="paragraph" w:styleId="TOC1">
    <w:name w:val="toc 1"/>
    <w:basedOn w:val="Normal"/>
    <w:next w:val="Normal"/>
    <w:autoRedefine/>
    <w:uiPriority w:val="39"/>
    <w:semiHidden/>
    <w:rsid w:val="009A2277"/>
  </w:style>
  <w:style w:type="character" w:styleId="Hyperlink">
    <w:name w:val="Hyperlink"/>
    <w:uiPriority w:val="99"/>
    <w:rsid w:val="009A2277"/>
    <w:rPr>
      <w:rFonts w:cs="Times New Roman"/>
      <w:color w:val="0000FF"/>
      <w:u w:val="single"/>
    </w:rPr>
  </w:style>
  <w:style w:type="table" w:styleId="TableGrid">
    <w:name w:val="Table Grid"/>
    <w:basedOn w:val="TableNormal"/>
    <w:uiPriority w:val="59"/>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D3111"/>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PageNumber">
    <w:name w:val="page number"/>
    <w:uiPriority w:val="99"/>
    <w:rsid w:val="00AF470A"/>
    <w:rPr>
      <w:rFonts w:cs="Times New Roman"/>
    </w:rPr>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link w:val="BodyTextChar"/>
    <w:uiPriority w:val="99"/>
    <w:rsid w:val="00CA309B"/>
    <w:pPr>
      <w:spacing w:after="120"/>
    </w:pPr>
  </w:style>
  <w:style w:type="character" w:customStyle="1" w:styleId="BodyTextChar">
    <w:name w:val="Body Text Char"/>
    <w:link w:val="BodyText"/>
    <w:uiPriority w:val="99"/>
    <w:semiHidden/>
    <w:locked/>
    <w:rPr>
      <w:rFonts w:ascii="Arial" w:hAnsi="Arial" w:cs="Times New Roman"/>
    </w:rPr>
  </w:style>
  <w:style w:type="paragraph" w:styleId="DocumentMap">
    <w:name w:val="Document Map"/>
    <w:basedOn w:val="Normal"/>
    <w:link w:val="DocumentMapChar"/>
    <w:uiPriority w:val="99"/>
    <w:semiHidden/>
    <w:rsid w:val="001420A6"/>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rPr>
  </w:style>
  <w:style w:type="character" w:styleId="CommentReference">
    <w:name w:val="annotation reference"/>
    <w:uiPriority w:val="99"/>
    <w:semiHidden/>
    <w:rsid w:val="006217C2"/>
    <w:rPr>
      <w:rFonts w:cs="Times New Roman"/>
      <w:sz w:val="16"/>
      <w:szCs w:val="16"/>
    </w:rPr>
  </w:style>
  <w:style w:type="paragraph" w:styleId="CommentText">
    <w:name w:val="annotation text"/>
    <w:basedOn w:val="Normal"/>
    <w:link w:val="CommentTextChar"/>
    <w:uiPriority w:val="99"/>
    <w:semiHidden/>
    <w:rsid w:val="006217C2"/>
  </w:style>
  <w:style w:type="character" w:customStyle="1" w:styleId="CommentTextChar">
    <w:name w:val="Comment Text Char"/>
    <w:link w:val="CommentText"/>
    <w:uiPriority w:val="99"/>
    <w:semiHidden/>
    <w:locked/>
    <w:rPr>
      <w:rFonts w:ascii="Arial" w:hAnsi="Arial" w:cs="Times New Roman"/>
    </w:rPr>
  </w:style>
  <w:style w:type="paragraph" w:styleId="CommentSubject">
    <w:name w:val="annotation subject"/>
    <w:basedOn w:val="CommentText"/>
    <w:next w:val="CommentText"/>
    <w:link w:val="CommentSubjectChar"/>
    <w:uiPriority w:val="99"/>
    <w:semiHidden/>
    <w:rsid w:val="006217C2"/>
    <w:rPr>
      <w:b/>
      <w:bCs/>
    </w:rPr>
  </w:style>
  <w:style w:type="character" w:customStyle="1" w:styleId="CommentSubjectChar">
    <w:name w:val="Comment Subject Char"/>
    <w:link w:val="CommentSubject"/>
    <w:uiPriority w:val="99"/>
    <w:semiHidden/>
    <w:locked/>
    <w:rPr>
      <w:rFonts w:ascii="Arial" w:hAnsi="Arial" w:cs="Times New Roman"/>
      <w:b/>
      <w:bCs/>
    </w:rPr>
  </w:style>
  <w:style w:type="paragraph" w:styleId="ListParagraph">
    <w:name w:val="List Paragraph"/>
    <w:basedOn w:val="Normal"/>
    <w:uiPriority w:val="34"/>
    <w:qFormat/>
    <w:rsid w:val="006B5814"/>
    <w:pPr>
      <w:ind w:left="720"/>
      <w:contextualSpacing/>
    </w:pPr>
  </w:style>
  <w:style w:type="character" w:styleId="FollowedHyperlink">
    <w:name w:val="FollowedHyperlink"/>
    <w:uiPriority w:val="99"/>
    <w:rsid w:val="001D0D63"/>
    <w:rPr>
      <w:rFonts w:cs="Times New Roman"/>
      <w:color w:val="800080"/>
      <w:u w:val="single"/>
    </w:rPr>
  </w:style>
  <w:style w:type="paragraph" w:styleId="Revision">
    <w:name w:val="Revision"/>
    <w:hidden/>
    <w:uiPriority w:val="99"/>
    <w:semiHidden/>
    <w:rsid w:val="00D61EE8"/>
    <w:rPr>
      <w:rFonts w:ascii="Arial" w:hAnsi="Arial"/>
    </w:rPr>
  </w:style>
  <w:style w:type="character" w:styleId="UnresolvedMention">
    <w:name w:val="Unresolved Mention"/>
    <w:basedOn w:val="DefaultParagraphFont"/>
    <w:uiPriority w:val="99"/>
    <w:semiHidden/>
    <w:unhideWhenUsed/>
    <w:rsid w:val="002A595E"/>
    <w:rPr>
      <w:color w:val="605E5C"/>
      <w:shd w:val="clear" w:color="auto" w:fill="E1DFDD"/>
    </w:rPr>
  </w:style>
  <w:style w:type="character" w:customStyle="1" w:styleId="ui-provider">
    <w:name w:val="ui-provider"/>
    <w:basedOn w:val="DefaultParagraphFont"/>
    <w:rsid w:val="00194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825">
      <w:marLeft w:val="0"/>
      <w:marRight w:val="0"/>
      <w:marTop w:val="0"/>
      <w:marBottom w:val="0"/>
      <w:divBdr>
        <w:top w:val="none" w:sz="0" w:space="0" w:color="auto"/>
        <w:left w:val="none" w:sz="0" w:space="0" w:color="auto"/>
        <w:bottom w:val="none" w:sz="0" w:space="0" w:color="auto"/>
        <w:right w:val="none" w:sz="0" w:space="0" w:color="auto"/>
      </w:divBdr>
      <w:divsChild>
        <w:div w:id="43867831">
          <w:marLeft w:val="0"/>
          <w:marRight w:val="0"/>
          <w:marTop w:val="0"/>
          <w:marBottom w:val="0"/>
          <w:divBdr>
            <w:top w:val="none" w:sz="0" w:space="0" w:color="auto"/>
            <w:left w:val="none" w:sz="0" w:space="0" w:color="auto"/>
            <w:bottom w:val="none" w:sz="0" w:space="0" w:color="auto"/>
            <w:right w:val="none" w:sz="0" w:space="0" w:color="auto"/>
          </w:divBdr>
          <w:divsChild>
            <w:div w:id="438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7826">
      <w:marLeft w:val="0"/>
      <w:marRight w:val="0"/>
      <w:marTop w:val="0"/>
      <w:marBottom w:val="0"/>
      <w:divBdr>
        <w:top w:val="none" w:sz="0" w:space="0" w:color="auto"/>
        <w:left w:val="none" w:sz="0" w:space="0" w:color="auto"/>
        <w:bottom w:val="none" w:sz="0" w:space="0" w:color="auto"/>
        <w:right w:val="none" w:sz="0" w:space="0" w:color="auto"/>
      </w:divBdr>
    </w:div>
    <w:div w:id="43867827">
      <w:marLeft w:val="0"/>
      <w:marRight w:val="0"/>
      <w:marTop w:val="0"/>
      <w:marBottom w:val="0"/>
      <w:divBdr>
        <w:top w:val="none" w:sz="0" w:space="0" w:color="auto"/>
        <w:left w:val="none" w:sz="0" w:space="0" w:color="auto"/>
        <w:bottom w:val="none" w:sz="0" w:space="0" w:color="auto"/>
        <w:right w:val="none" w:sz="0" w:space="0" w:color="auto"/>
      </w:divBdr>
      <w:divsChild>
        <w:div w:id="43867832">
          <w:marLeft w:val="0"/>
          <w:marRight w:val="0"/>
          <w:marTop w:val="0"/>
          <w:marBottom w:val="0"/>
          <w:divBdr>
            <w:top w:val="none" w:sz="0" w:space="0" w:color="auto"/>
            <w:left w:val="none" w:sz="0" w:space="0" w:color="auto"/>
            <w:bottom w:val="none" w:sz="0" w:space="0" w:color="auto"/>
            <w:right w:val="none" w:sz="0" w:space="0" w:color="auto"/>
          </w:divBdr>
        </w:div>
      </w:divsChild>
    </w:div>
    <w:div w:id="43867828">
      <w:marLeft w:val="0"/>
      <w:marRight w:val="0"/>
      <w:marTop w:val="0"/>
      <w:marBottom w:val="0"/>
      <w:divBdr>
        <w:top w:val="none" w:sz="0" w:space="0" w:color="auto"/>
        <w:left w:val="none" w:sz="0" w:space="0" w:color="auto"/>
        <w:bottom w:val="none" w:sz="0" w:space="0" w:color="auto"/>
        <w:right w:val="none" w:sz="0" w:space="0" w:color="auto"/>
      </w:divBdr>
      <w:divsChild>
        <w:div w:id="43867829">
          <w:marLeft w:val="0"/>
          <w:marRight w:val="0"/>
          <w:marTop w:val="0"/>
          <w:marBottom w:val="0"/>
          <w:divBdr>
            <w:top w:val="none" w:sz="0" w:space="0" w:color="auto"/>
            <w:left w:val="none" w:sz="0" w:space="0" w:color="auto"/>
            <w:bottom w:val="none" w:sz="0" w:space="0" w:color="auto"/>
            <w:right w:val="none" w:sz="0" w:space="0" w:color="auto"/>
          </w:divBdr>
        </w:div>
      </w:divsChild>
    </w:div>
    <w:div w:id="43867830">
      <w:marLeft w:val="0"/>
      <w:marRight w:val="0"/>
      <w:marTop w:val="0"/>
      <w:marBottom w:val="0"/>
      <w:divBdr>
        <w:top w:val="none" w:sz="0" w:space="0" w:color="auto"/>
        <w:left w:val="none" w:sz="0" w:space="0" w:color="auto"/>
        <w:bottom w:val="none" w:sz="0" w:space="0" w:color="auto"/>
        <w:right w:val="none" w:sz="0" w:space="0" w:color="auto"/>
      </w:divBdr>
      <w:divsChild>
        <w:div w:id="43867833">
          <w:marLeft w:val="0"/>
          <w:marRight w:val="0"/>
          <w:marTop w:val="0"/>
          <w:marBottom w:val="0"/>
          <w:divBdr>
            <w:top w:val="none" w:sz="0" w:space="0" w:color="auto"/>
            <w:left w:val="none" w:sz="0" w:space="0" w:color="auto"/>
            <w:bottom w:val="none" w:sz="0" w:space="0" w:color="auto"/>
            <w:right w:val="none" w:sz="0" w:space="0" w:color="auto"/>
          </w:divBdr>
        </w:div>
      </w:divsChild>
    </w:div>
    <w:div w:id="43867835">
      <w:marLeft w:val="0"/>
      <w:marRight w:val="0"/>
      <w:marTop w:val="0"/>
      <w:marBottom w:val="0"/>
      <w:divBdr>
        <w:top w:val="none" w:sz="0" w:space="0" w:color="auto"/>
        <w:left w:val="none" w:sz="0" w:space="0" w:color="auto"/>
        <w:bottom w:val="none" w:sz="0" w:space="0" w:color="auto"/>
        <w:right w:val="none" w:sz="0" w:space="0" w:color="auto"/>
      </w:divBdr>
    </w:div>
    <w:div w:id="43867836">
      <w:marLeft w:val="0"/>
      <w:marRight w:val="0"/>
      <w:marTop w:val="0"/>
      <w:marBottom w:val="0"/>
      <w:divBdr>
        <w:top w:val="none" w:sz="0" w:space="0" w:color="auto"/>
        <w:left w:val="none" w:sz="0" w:space="0" w:color="auto"/>
        <w:bottom w:val="none" w:sz="0" w:space="0" w:color="auto"/>
        <w:right w:val="none" w:sz="0" w:space="0" w:color="auto"/>
      </w:divBdr>
      <w:divsChild>
        <w:div w:id="43867834">
          <w:marLeft w:val="0"/>
          <w:marRight w:val="0"/>
          <w:marTop w:val="0"/>
          <w:marBottom w:val="0"/>
          <w:divBdr>
            <w:top w:val="none" w:sz="0" w:space="0" w:color="auto"/>
            <w:left w:val="none" w:sz="0" w:space="0" w:color="auto"/>
            <w:bottom w:val="none" w:sz="0" w:space="0" w:color="auto"/>
            <w:right w:val="none" w:sz="0" w:space="0" w:color="auto"/>
          </w:divBdr>
        </w:div>
      </w:divsChild>
    </w:div>
    <w:div w:id="43867837">
      <w:marLeft w:val="0"/>
      <w:marRight w:val="0"/>
      <w:marTop w:val="0"/>
      <w:marBottom w:val="0"/>
      <w:divBdr>
        <w:top w:val="none" w:sz="0" w:space="0" w:color="auto"/>
        <w:left w:val="none" w:sz="0" w:space="0" w:color="auto"/>
        <w:bottom w:val="none" w:sz="0" w:space="0" w:color="auto"/>
        <w:right w:val="none" w:sz="0" w:space="0" w:color="auto"/>
      </w:divBdr>
      <w:divsChild>
        <w:div w:id="43867839">
          <w:marLeft w:val="1166"/>
          <w:marRight w:val="0"/>
          <w:marTop w:val="80"/>
          <w:marBottom w:val="0"/>
          <w:divBdr>
            <w:top w:val="none" w:sz="0" w:space="0" w:color="auto"/>
            <w:left w:val="none" w:sz="0" w:space="0" w:color="auto"/>
            <w:bottom w:val="none" w:sz="0" w:space="0" w:color="auto"/>
            <w:right w:val="none" w:sz="0" w:space="0" w:color="auto"/>
          </w:divBdr>
        </w:div>
      </w:divsChild>
    </w:div>
    <w:div w:id="43867838">
      <w:marLeft w:val="0"/>
      <w:marRight w:val="0"/>
      <w:marTop w:val="0"/>
      <w:marBottom w:val="0"/>
      <w:divBdr>
        <w:top w:val="none" w:sz="0" w:space="0" w:color="auto"/>
        <w:left w:val="none" w:sz="0" w:space="0" w:color="auto"/>
        <w:bottom w:val="none" w:sz="0" w:space="0" w:color="auto"/>
        <w:right w:val="none" w:sz="0" w:space="0" w:color="auto"/>
      </w:divBdr>
      <w:divsChild>
        <w:div w:id="43867842">
          <w:marLeft w:val="1166"/>
          <w:marRight w:val="0"/>
          <w:marTop w:val="80"/>
          <w:marBottom w:val="0"/>
          <w:divBdr>
            <w:top w:val="none" w:sz="0" w:space="0" w:color="auto"/>
            <w:left w:val="none" w:sz="0" w:space="0" w:color="auto"/>
            <w:bottom w:val="none" w:sz="0" w:space="0" w:color="auto"/>
            <w:right w:val="none" w:sz="0" w:space="0" w:color="auto"/>
          </w:divBdr>
        </w:div>
      </w:divsChild>
    </w:div>
    <w:div w:id="43867841">
      <w:marLeft w:val="0"/>
      <w:marRight w:val="0"/>
      <w:marTop w:val="0"/>
      <w:marBottom w:val="0"/>
      <w:divBdr>
        <w:top w:val="none" w:sz="0" w:space="0" w:color="auto"/>
        <w:left w:val="none" w:sz="0" w:space="0" w:color="auto"/>
        <w:bottom w:val="none" w:sz="0" w:space="0" w:color="auto"/>
        <w:right w:val="none" w:sz="0" w:space="0" w:color="auto"/>
      </w:divBdr>
      <w:divsChild>
        <w:div w:id="43867823">
          <w:marLeft w:val="1166"/>
          <w:marRight w:val="0"/>
          <w:marTop w:val="67"/>
          <w:marBottom w:val="0"/>
          <w:divBdr>
            <w:top w:val="none" w:sz="0" w:space="0" w:color="auto"/>
            <w:left w:val="none" w:sz="0" w:space="0" w:color="auto"/>
            <w:bottom w:val="none" w:sz="0" w:space="0" w:color="auto"/>
            <w:right w:val="none" w:sz="0" w:space="0" w:color="auto"/>
          </w:divBdr>
        </w:div>
        <w:div w:id="43867840">
          <w:marLeft w:val="1166"/>
          <w:marRight w:val="0"/>
          <w:marTop w:val="67"/>
          <w:marBottom w:val="0"/>
          <w:divBdr>
            <w:top w:val="none" w:sz="0" w:space="0" w:color="auto"/>
            <w:left w:val="none" w:sz="0" w:space="0" w:color="auto"/>
            <w:bottom w:val="none" w:sz="0" w:space="0" w:color="auto"/>
            <w:right w:val="none" w:sz="0" w:space="0" w:color="auto"/>
          </w:divBdr>
        </w:div>
      </w:divsChild>
    </w:div>
    <w:div w:id="227499609">
      <w:bodyDiv w:val="1"/>
      <w:marLeft w:val="0"/>
      <w:marRight w:val="0"/>
      <w:marTop w:val="0"/>
      <w:marBottom w:val="0"/>
      <w:divBdr>
        <w:top w:val="none" w:sz="0" w:space="0" w:color="auto"/>
        <w:left w:val="none" w:sz="0" w:space="0" w:color="auto"/>
        <w:bottom w:val="none" w:sz="0" w:space="0" w:color="auto"/>
        <w:right w:val="none" w:sz="0" w:space="0" w:color="auto"/>
      </w:divBdr>
    </w:div>
    <w:div w:id="302857396">
      <w:bodyDiv w:val="1"/>
      <w:marLeft w:val="0"/>
      <w:marRight w:val="0"/>
      <w:marTop w:val="0"/>
      <w:marBottom w:val="0"/>
      <w:divBdr>
        <w:top w:val="none" w:sz="0" w:space="0" w:color="auto"/>
        <w:left w:val="none" w:sz="0" w:space="0" w:color="auto"/>
        <w:bottom w:val="none" w:sz="0" w:space="0" w:color="auto"/>
        <w:right w:val="none" w:sz="0" w:space="0" w:color="auto"/>
      </w:divBdr>
    </w:div>
    <w:div w:id="383872282">
      <w:bodyDiv w:val="1"/>
      <w:marLeft w:val="0"/>
      <w:marRight w:val="0"/>
      <w:marTop w:val="0"/>
      <w:marBottom w:val="0"/>
      <w:divBdr>
        <w:top w:val="none" w:sz="0" w:space="0" w:color="auto"/>
        <w:left w:val="none" w:sz="0" w:space="0" w:color="auto"/>
        <w:bottom w:val="none" w:sz="0" w:space="0" w:color="auto"/>
        <w:right w:val="none" w:sz="0" w:space="0" w:color="auto"/>
      </w:divBdr>
    </w:div>
    <w:div w:id="395473310">
      <w:bodyDiv w:val="1"/>
      <w:marLeft w:val="0"/>
      <w:marRight w:val="0"/>
      <w:marTop w:val="0"/>
      <w:marBottom w:val="0"/>
      <w:divBdr>
        <w:top w:val="none" w:sz="0" w:space="0" w:color="auto"/>
        <w:left w:val="none" w:sz="0" w:space="0" w:color="auto"/>
        <w:bottom w:val="none" w:sz="0" w:space="0" w:color="auto"/>
        <w:right w:val="none" w:sz="0" w:space="0" w:color="auto"/>
      </w:divBdr>
    </w:div>
    <w:div w:id="427163756">
      <w:bodyDiv w:val="1"/>
      <w:marLeft w:val="0"/>
      <w:marRight w:val="0"/>
      <w:marTop w:val="0"/>
      <w:marBottom w:val="0"/>
      <w:divBdr>
        <w:top w:val="none" w:sz="0" w:space="0" w:color="auto"/>
        <w:left w:val="none" w:sz="0" w:space="0" w:color="auto"/>
        <w:bottom w:val="none" w:sz="0" w:space="0" w:color="auto"/>
        <w:right w:val="none" w:sz="0" w:space="0" w:color="auto"/>
      </w:divBdr>
    </w:div>
    <w:div w:id="432827314">
      <w:bodyDiv w:val="1"/>
      <w:marLeft w:val="0"/>
      <w:marRight w:val="0"/>
      <w:marTop w:val="0"/>
      <w:marBottom w:val="0"/>
      <w:divBdr>
        <w:top w:val="none" w:sz="0" w:space="0" w:color="auto"/>
        <w:left w:val="none" w:sz="0" w:space="0" w:color="auto"/>
        <w:bottom w:val="none" w:sz="0" w:space="0" w:color="auto"/>
        <w:right w:val="none" w:sz="0" w:space="0" w:color="auto"/>
      </w:divBdr>
    </w:div>
    <w:div w:id="468593596">
      <w:bodyDiv w:val="1"/>
      <w:marLeft w:val="0"/>
      <w:marRight w:val="0"/>
      <w:marTop w:val="0"/>
      <w:marBottom w:val="0"/>
      <w:divBdr>
        <w:top w:val="none" w:sz="0" w:space="0" w:color="auto"/>
        <w:left w:val="none" w:sz="0" w:space="0" w:color="auto"/>
        <w:bottom w:val="none" w:sz="0" w:space="0" w:color="auto"/>
        <w:right w:val="none" w:sz="0" w:space="0" w:color="auto"/>
      </w:divBdr>
    </w:div>
    <w:div w:id="592589948">
      <w:bodyDiv w:val="1"/>
      <w:marLeft w:val="0"/>
      <w:marRight w:val="0"/>
      <w:marTop w:val="0"/>
      <w:marBottom w:val="0"/>
      <w:divBdr>
        <w:top w:val="none" w:sz="0" w:space="0" w:color="auto"/>
        <w:left w:val="none" w:sz="0" w:space="0" w:color="auto"/>
        <w:bottom w:val="none" w:sz="0" w:space="0" w:color="auto"/>
        <w:right w:val="none" w:sz="0" w:space="0" w:color="auto"/>
      </w:divBdr>
    </w:div>
    <w:div w:id="616759550">
      <w:bodyDiv w:val="1"/>
      <w:marLeft w:val="0"/>
      <w:marRight w:val="0"/>
      <w:marTop w:val="0"/>
      <w:marBottom w:val="0"/>
      <w:divBdr>
        <w:top w:val="none" w:sz="0" w:space="0" w:color="auto"/>
        <w:left w:val="none" w:sz="0" w:space="0" w:color="auto"/>
        <w:bottom w:val="none" w:sz="0" w:space="0" w:color="auto"/>
        <w:right w:val="none" w:sz="0" w:space="0" w:color="auto"/>
      </w:divBdr>
    </w:div>
    <w:div w:id="650253232">
      <w:bodyDiv w:val="1"/>
      <w:marLeft w:val="0"/>
      <w:marRight w:val="0"/>
      <w:marTop w:val="0"/>
      <w:marBottom w:val="0"/>
      <w:divBdr>
        <w:top w:val="none" w:sz="0" w:space="0" w:color="auto"/>
        <w:left w:val="none" w:sz="0" w:space="0" w:color="auto"/>
        <w:bottom w:val="none" w:sz="0" w:space="0" w:color="auto"/>
        <w:right w:val="none" w:sz="0" w:space="0" w:color="auto"/>
      </w:divBdr>
    </w:div>
    <w:div w:id="662245802">
      <w:bodyDiv w:val="1"/>
      <w:marLeft w:val="0"/>
      <w:marRight w:val="0"/>
      <w:marTop w:val="0"/>
      <w:marBottom w:val="0"/>
      <w:divBdr>
        <w:top w:val="none" w:sz="0" w:space="0" w:color="auto"/>
        <w:left w:val="none" w:sz="0" w:space="0" w:color="auto"/>
        <w:bottom w:val="none" w:sz="0" w:space="0" w:color="auto"/>
        <w:right w:val="none" w:sz="0" w:space="0" w:color="auto"/>
      </w:divBdr>
    </w:div>
    <w:div w:id="910700215">
      <w:bodyDiv w:val="1"/>
      <w:marLeft w:val="0"/>
      <w:marRight w:val="0"/>
      <w:marTop w:val="0"/>
      <w:marBottom w:val="0"/>
      <w:divBdr>
        <w:top w:val="none" w:sz="0" w:space="0" w:color="auto"/>
        <w:left w:val="none" w:sz="0" w:space="0" w:color="auto"/>
        <w:bottom w:val="none" w:sz="0" w:space="0" w:color="auto"/>
        <w:right w:val="none" w:sz="0" w:space="0" w:color="auto"/>
      </w:divBdr>
    </w:div>
    <w:div w:id="1137186362">
      <w:bodyDiv w:val="1"/>
      <w:marLeft w:val="0"/>
      <w:marRight w:val="0"/>
      <w:marTop w:val="0"/>
      <w:marBottom w:val="0"/>
      <w:divBdr>
        <w:top w:val="none" w:sz="0" w:space="0" w:color="auto"/>
        <w:left w:val="none" w:sz="0" w:space="0" w:color="auto"/>
        <w:bottom w:val="none" w:sz="0" w:space="0" w:color="auto"/>
        <w:right w:val="none" w:sz="0" w:space="0" w:color="auto"/>
      </w:divBdr>
    </w:div>
    <w:div w:id="1194537132">
      <w:bodyDiv w:val="1"/>
      <w:marLeft w:val="0"/>
      <w:marRight w:val="0"/>
      <w:marTop w:val="0"/>
      <w:marBottom w:val="0"/>
      <w:divBdr>
        <w:top w:val="none" w:sz="0" w:space="0" w:color="auto"/>
        <w:left w:val="none" w:sz="0" w:space="0" w:color="auto"/>
        <w:bottom w:val="none" w:sz="0" w:space="0" w:color="auto"/>
        <w:right w:val="none" w:sz="0" w:space="0" w:color="auto"/>
      </w:divBdr>
    </w:div>
    <w:div w:id="1292831218">
      <w:bodyDiv w:val="1"/>
      <w:marLeft w:val="0"/>
      <w:marRight w:val="0"/>
      <w:marTop w:val="0"/>
      <w:marBottom w:val="0"/>
      <w:divBdr>
        <w:top w:val="none" w:sz="0" w:space="0" w:color="auto"/>
        <w:left w:val="none" w:sz="0" w:space="0" w:color="auto"/>
        <w:bottom w:val="none" w:sz="0" w:space="0" w:color="auto"/>
        <w:right w:val="none" w:sz="0" w:space="0" w:color="auto"/>
      </w:divBdr>
    </w:div>
    <w:div w:id="1464350103">
      <w:bodyDiv w:val="1"/>
      <w:marLeft w:val="0"/>
      <w:marRight w:val="0"/>
      <w:marTop w:val="0"/>
      <w:marBottom w:val="0"/>
      <w:divBdr>
        <w:top w:val="none" w:sz="0" w:space="0" w:color="auto"/>
        <w:left w:val="none" w:sz="0" w:space="0" w:color="auto"/>
        <w:bottom w:val="none" w:sz="0" w:space="0" w:color="auto"/>
        <w:right w:val="none" w:sz="0" w:space="0" w:color="auto"/>
      </w:divBdr>
    </w:div>
    <w:div w:id="1485392031">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5661621">
      <w:bodyDiv w:val="1"/>
      <w:marLeft w:val="0"/>
      <w:marRight w:val="0"/>
      <w:marTop w:val="0"/>
      <w:marBottom w:val="0"/>
      <w:divBdr>
        <w:top w:val="none" w:sz="0" w:space="0" w:color="auto"/>
        <w:left w:val="none" w:sz="0" w:space="0" w:color="auto"/>
        <w:bottom w:val="none" w:sz="0" w:space="0" w:color="auto"/>
        <w:right w:val="none" w:sz="0" w:space="0" w:color="auto"/>
      </w:divBdr>
    </w:div>
    <w:div w:id="1826242730">
      <w:bodyDiv w:val="1"/>
      <w:marLeft w:val="0"/>
      <w:marRight w:val="0"/>
      <w:marTop w:val="0"/>
      <w:marBottom w:val="0"/>
      <w:divBdr>
        <w:top w:val="none" w:sz="0" w:space="0" w:color="auto"/>
        <w:left w:val="none" w:sz="0" w:space="0" w:color="auto"/>
        <w:bottom w:val="none" w:sz="0" w:space="0" w:color="auto"/>
        <w:right w:val="none" w:sz="0" w:space="0" w:color="auto"/>
      </w:divBdr>
    </w:div>
    <w:div w:id="1932202187">
      <w:bodyDiv w:val="1"/>
      <w:marLeft w:val="0"/>
      <w:marRight w:val="0"/>
      <w:marTop w:val="0"/>
      <w:marBottom w:val="0"/>
      <w:divBdr>
        <w:top w:val="none" w:sz="0" w:space="0" w:color="auto"/>
        <w:left w:val="none" w:sz="0" w:space="0" w:color="auto"/>
        <w:bottom w:val="none" w:sz="0" w:space="0" w:color="auto"/>
        <w:right w:val="none" w:sz="0" w:space="0" w:color="auto"/>
      </w:divBdr>
    </w:div>
    <w:div w:id="2016805854">
      <w:bodyDiv w:val="1"/>
      <w:marLeft w:val="0"/>
      <w:marRight w:val="0"/>
      <w:marTop w:val="0"/>
      <w:marBottom w:val="0"/>
      <w:divBdr>
        <w:top w:val="none" w:sz="0" w:space="0" w:color="auto"/>
        <w:left w:val="none" w:sz="0" w:space="0" w:color="auto"/>
        <w:bottom w:val="none" w:sz="0" w:space="0" w:color="auto"/>
        <w:right w:val="none" w:sz="0" w:space="0" w:color="auto"/>
      </w:divBdr>
    </w:div>
    <w:div w:id="213301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Microsoft_Visio_2003-2010_Drawing2.vsd"/><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hyperlink" Target="http://www.ercot.com/mktrules/guides/commercialops/current" TargetMode="External"/><Relationship Id="rId17" Type="http://schemas.openxmlformats.org/officeDocument/2006/relationships/image" Target="media/image4.emf"/><Relationship Id="rId25" Type="http://schemas.openxmlformats.org/officeDocument/2006/relationships/hyperlink" Target="http://www.ercot.com" TargetMode="Externa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image" Target="media/image5.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Microsoft_Visio_2003-2010_Drawing4.vsd"/><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rcot.com/mktrules/guides/commercialops/curr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3.vsd"/><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4" ma:contentTypeDescription="Create a new document." ma:contentTypeScope="" ma:versionID="48a8c3930f69bca02ebe014eb06408a5">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a4d37c3eb28a9976ebc660aa6a929f6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83DC78-CE37-42D5-B558-4F0FDB908488}">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89F925B8-79CA-4F9E-A3C1-92E1E6A2A351}">
  <ds:schemaRefs>
    <ds:schemaRef ds:uri="http://schemas.microsoft.com/sharepoint/v3/contenttype/forms"/>
  </ds:schemaRefs>
</ds:datastoreItem>
</file>

<file path=customXml/itemProps3.xml><?xml version="1.0" encoding="utf-8"?>
<ds:datastoreItem xmlns:ds="http://schemas.openxmlformats.org/officeDocument/2006/customXml" ds:itemID="{11B64525-7CF0-402D-9D6C-C2D1679FF662}">
  <ds:schemaRefs>
    <ds:schemaRef ds:uri="http://schemas.openxmlformats.org/officeDocument/2006/bibliography"/>
  </ds:schemaRefs>
</ds:datastoreItem>
</file>

<file path=customXml/itemProps4.xml><?xml version="1.0" encoding="utf-8"?>
<ds:datastoreItem xmlns:ds="http://schemas.openxmlformats.org/officeDocument/2006/customXml" ds:itemID="{64968C40-0E06-4A20-9B2E-987C7EA5E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17</Pages>
  <Words>3699</Words>
  <Characters>21087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24737</CharactersWithSpaces>
  <SharedDoc>false</SharedDoc>
  <HLinks>
    <vt:vector size="48" baseType="variant">
      <vt:variant>
        <vt:i4>6094914</vt:i4>
      </vt:variant>
      <vt:variant>
        <vt:i4>30</vt:i4>
      </vt:variant>
      <vt:variant>
        <vt:i4>0</vt:i4>
      </vt:variant>
      <vt:variant>
        <vt:i4>5</vt:i4>
      </vt:variant>
      <vt:variant>
        <vt:lpwstr>http://www.ercot.com/services/mdt/userguides/</vt:lpwstr>
      </vt:variant>
      <vt:variant>
        <vt:lpwstr/>
      </vt:variant>
      <vt:variant>
        <vt:i4>1900578</vt:i4>
      </vt:variant>
      <vt:variant>
        <vt:i4>27</vt:i4>
      </vt:variant>
      <vt:variant>
        <vt:i4>0</vt:i4>
      </vt:variant>
      <vt:variant>
        <vt:i4>5</vt:i4>
      </vt:variant>
      <vt:variant>
        <vt:lpwstr>mailto:ERCOTRetailIncidentLog@ercot.com</vt:lpwstr>
      </vt:variant>
      <vt:variant>
        <vt:lpwstr/>
      </vt:variant>
      <vt:variant>
        <vt:i4>5701644</vt:i4>
      </vt:variant>
      <vt:variant>
        <vt:i4>24</vt:i4>
      </vt:variant>
      <vt:variant>
        <vt:i4>0</vt:i4>
      </vt:variant>
      <vt:variant>
        <vt:i4>5</vt:i4>
      </vt:variant>
      <vt:variant>
        <vt:lpwstr>http://www.ercot.com/</vt:lpwstr>
      </vt:variant>
      <vt:variant>
        <vt:lpwstr/>
      </vt:variant>
      <vt:variant>
        <vt:i4>3538994</vt:i4>
      </vt:variant>
      <vt:variant>
        <vt:i4>21</vt:i4>
      </vt:variant>
      <vt:variant>
        <vt:i4>0</vt:i4>
      </vt:variant>
      <vt:variant>
        <vt:i4>5</vt:i4>
      </vt:variant>
      <vt:variant>
        <vt:lpwstr>http://www.ercot.com/services/sla/</vt:lpwstr>
      </vt:variant>
      <vt:variant>
        <vt:lpwstr/>
      </vt:variant>
      <vt:variant>
        <vt:i4>6684706</vt:i4>
      </vt:variant>
      <vt:variant>
        <vt:i4>15</vt:i4>
      </vt:variant>
      <vt:variant>
        <vt:i4>0</vt:i4>
      </vt:variant>
      <vt:variant>
        <vt:i4>5</vt:i4>
      </vt:variant>
      <vt:variant>
        <vt:lpwstr>http://www.ercot.com/mktrules/guides/commercialops/current</vt:lpwstr>
      </vt:variant>
      <vt:variant>
        <vt:lpwstr/>
      </vt:variant>
      <vt:variant>
        <vt:i4>3538994</vt:i4>
      </vt:variant>
      <vt:variant>
        <vt:i4>12</vt:i4>
      </vt:variant>
      <vt:variant>
        <vt:i4>0</vt:i4>
      </vt:variant>
      <vt:variant>
        <vt:i4>5</vt:i4>
      </vt:variant>
      <vt:variant>
        <vt:lpwstr>http://www.ercot.com/services/sla/</vt:lpwstr>
      </vt:variant>
      <vt:variant>
        <vt:lpwstr/>
      </vt:variant>
      <vt:variant>
        <vt:i4>7864385</vt:i4>
      </vt:variant>
      <vt:variant>
        <vt:i4>9</vt:i4>
      </vt:variant>
      <vt:variant>
        <vt:i4>0</vt:i4>
      </vt:variant>
      <vt:variant>
        <vt:i4>5</vt:i4>
      </vt:variant>
      <vt:variant>
        <vt:lpwstr>mailto:hdesk@ercot.com</vt:lpwstr>
      </vt:variant>
      <vt:variant>
        <vt:lpwstr/>
      </vt:variant>
      <vt:variant>
        <vt:i4>6684706</vt:i4>
      </vt:variant>
      <vt:variant>
        <vt:i4>0</vt:i4>
      </vt:variant>
      <vt:variant>
        <vt:i4>0</vt:i4>
      </vt:variant>
      <vt:variant>
        <vt:i4>5</vt:i4>
      </vt:variant>
      <vt:variant>
        <vt:lpwstr>http://www.ercot.com/mktrules/guides/commercialops/current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Smallwood</dc:creator>
  <cp:keywords/>
  <cp:lastModifiedBy>Hanna, Mick</cp:lastModifiedBy>
  <cp:revision>5</cp:revision>
  <cp:lastPrinted>2025-01-07T06:03:00Z</cp:lastPrinted>
  <dcterms:created xsi:type="dcterms:W3CDTF">2025-10-23T18:41:00Z</dcterms:created>
  <dcterms:modified xsi:type="dcterms:W3CDTF">2025-10-23T20:14:00Z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2023-10-27T19:23:46Z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67d317e8-56c4-4682-9ee0-988ed6fb659b</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